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Pr="00BB5914" w:rsidRDefault="00BE753F" w:rsidP="00533933">
      <w:pPr>
        <w:pStyle w:val="Heading1"/>
        <w:spacing w:before="0" w:after="0"/>
        <w:rPr>
          <w:sz w:val="22"/>
          <w:szCs w:val="22"/>
        </w:rPr>
      </w:pPr>
      <w:r>
        <w:rPr>
          <w:b w:val="0"/>
          <w:bCs w:val="0"/>
          <w:noProof/>
          <w:lang w:val="en-AU" w:eastAsia="en-AU"/>
        </w:rPr>
        <w:drawing>
          <wp:anchor distT="0" distB="0" distL="114300" distR="114300" simplePos="0" relativeHeight="251657216" behindDoc="1" locked="0" layoutInCell="1" allowOverlap="1">
            <wp:simplePos x="0" y="0"/>
            <wp:positionH relativeFrom="column">
              <wp:posOffset>4589145</wp:posOffset>
            </wp:positionH>
            <wp:positionV relativeFrom="paragraph">
              <wp:posOffset>-31750</wp:posOffset>
            </wp:positionV>
            <wp:extent cx="1600200" cy="555625"/>
            <wp:effectExtent l="19050" t="0" r="0" b="0"/>
            <wp:wrapTight wrapText="bothSides">
              <wp:wrapPolygon edited="0">
                <wp:start x="-257" y="0"/>
                <wp:lineTo x="-257" y="20736"/>
                <wp:lineTo x="21600" y="20736"/>
                <wp:lineTo x="21600" y="0"/>
                <wp:lineTo x="-257" y="0"/>
              </wp:wrapPolygon>
            </wp:wrapTight>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1600200" cy="555625"/>
                    </a:xfrm>
                    <a:prstGeom prst="rect">
                      <a:avLst/>
                    </a:prstGeom>
                    <a:noFill/>
                    <a:ln w="9525">
                      <a:noFill/>
                      <a:miter lim="800000"/>
                      <a:headEnd/>
                      <a:tailEnd/>
                    </a:ln>
                  </pic:spPr>
                </pic:pic>
              </a:graphicData>
            </a:graphic>
          </wp:anchor>
        </w:drawing>
      </w:r>
      <w:r w:rsidR="00533933" w:rsidRPr="00BB5914">
        <w:rPr>
          <w:sz w:val="22"/>
          <w:szCs w:val="22"/>
        </w:rPr>
        <w:t>Western Sydney Region RTO</w:t>
      </w:r>
    </w:p>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C617EA">
              <w:rPr>
                <w:rFonts w:ascii="Arial" w:hAnsi="Arial" w:cs="Arial"/>
                <w:sz w:val="20"/>
                <w:szCs w:val="20"/>
              </w:rPr>
              <w:t>BSB07 – Package One.</w:t>
            </w:r>
          </w:p>
          <w:p w:rsidR="00736E2C" w:rsidRDefault="00736E2C" w:rsidP="006B438A">
            <w:pPr>
              <w:spacing w:before="60" w:after="60"/>
              <w:jc w:val="both"/>
              <w:rPr>
                <w:rFonts w:ascii="Arial" w:hAnsi="Arial" w:cs="Arial"/>
                <w:sz w:val="20"/>
                <w:szCs w:val="20"/>
              </w:rPr>
            </w:pPr>
          </w:p>
          <w:p w:rsidR="00327B4C" w:rsidRPr="001C30D7" w:rsidRDefault="001C30D7" w:rsidP="006B438A">
            <w:pPr>
              <w:spacing w:before="60" w:after="60"/>
              <w:jc w:val="both"/>
              <w:rPr>
                <w:rFonts w:ascii="Arial" w:hAnsi="Arial" w:cs="Arial"/>
                <w:i/>
                <w:sz w:val="28"/>
                <w:szCs w:val="28"/>
              </w:rPr>
            </w:pPr>
            <w:r>
              <w:rPr>
                <w:rFonts w:ascii="Arial" w:hAnsi="Arial" w:cs="Arial"/>
                <w:i/>
                <w:sz w:val="28"/>
                <w:szCs w:val="28"/>
              </w:rPr>
              <w:t>Prepared for W</w:t>
            </w:r>
            <w:r w:rsidR="000822DA" w:rsidRPr="001C30D7">
              <w:rPr>
                <w:rFonts w:ascii="Arial" w:hAnsi="Arial" w:cs="Arial"/>
                <w:i/>
                <w:sz w:val="28"/>
                <w:szCs w:val="28"/>
              </w:rPr>
              <w:t>ork</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0822DA" w:rsidRPr="00BC64C1" w:rsidRDefault="000822DA" w:rsidP="000822DA">
            <w:pPr>
              <w:pStyle w:val="Header"/>
              <w:rPr>
                <w:rFonts w:cs="Arial"/>
                <w:b/>
              </w:rPr>
            </w:pPr>
            <w:r>
              <w:rPr>
                <w:rFonts w:cs="Arial"/>
              </w:rPr>
              <w:t>BSBCMM201A Communicate in the workplace</w:t>
            </w:r>
            <w:r w:rsidR="00BC64C1">
              <w:rPr>
                <w:rFonts w:cs="Arial"/>
              </w:rPr>
              <w:t xml:space="preserve"> (All)</w:t>
            </w:r>
            <w:r w:rsidR="00BC64C1">
              <w:rPr>
                <w:rFonts w:cs="Arial"/>
                <w:b/>
              </w:rPr>
              <w:t xml:space="preserve"> </w:t>
            </w:r>
          </w:p>
          <w:p w:rsidR="00D2434A" w:rsidRDefault="00D2434A" w:rsidP="00D85BED">
            <w:pPr>
              <w:pStyle w:val="Header"/>
              <w:ind w:left="720"/>
              <w:rPr>
                <w:rFonts w:cs="Arial"/>
              </w:rPr>
            </w:pPr>
            <w:r>
              <w:rPr>
                <w:rFonts w:cs="Arial"/>
              </w:rPr>
              <w:t>Gather, convey and receive information and ideas</w:t>
            </w:r>
          </w:p>
          <w:p w:rsidR="00D2434A" w:rsidRDefault="00D2434A" w:rsidP="00D85BED">
            <w:pPr>
              <w:pStyle w:val="Header"/>
              <w:ind w:left="720"/>
              <w:rPr>
                <w:rFonts w:cs="Arial"/>
              </w:rPr>
            </w:pPr>
            <w:r>
              <w:rPr>
                <w:rFonts w:cs="Arial"/>
              </w:rPr>
              <w:t>Complete workplace documentation and correspondence</w:t>
            </w:r>
          </w:p>
          <w:p w:rsidR="00D2434A" w:rsidRDefault="00D2434A" w:rsidP="00D85BED">
            <w:pPr>
              <w:pStyle w:val="Header"/>
              <w:ind w:left="720"/>
              <w:rPr>
                <w:rFonts w:cs="Arial"/>
              </w:rPr>
            </w:pPr>
            <w:r>
              <w:rPr>
                <w:rFonts w:cs="Arial"/>
              </w:rPr>
              <w:t>Communicate in a way that responds positively to individual differences</w:t>
            </w:r>
          </w:p>
          <w:p w:rsidR="00424A74" w:rsidRDefault="000822DA" w:rsidP="000822DA">
            <w:pPr>
              <w:pStyle w:val="Header"/>
              <w:rPr>
                <w:rFonts w:cs="Arial"/>
              </w:rPr>
            </w:pPr>
            <w:r>
              <w:rPr>
                <w:rFonts w:cs="Arial"/>
              </w:rPr>
              <w:t>BSBOHS201A Participate in OHS Processes</w:t>
            </w:r>
            <w:r w:rsidR="00BC64C1">
              <w:rPr>
                <w:rFonts w:cs="Arial"/>
              </w:rPr>
              <w:t xml:space="preserve"> (All)</w:t>
            </w:r>
          </w:p>
          <w:p w:rsidR="00D2434A" w:rsidRDefault="00591BA9" w:rsidP="00D85BED">
            <w:pPr>
              <w:pStyle w:val="Header"/>
              <w:ind w:left="720"/>
              <w:rPr>
                <w:rFonts w:cs="Arial"/>
              </w:rPr>
            </w:pPr>
            <w:r>
              <w:rPr>
                <w:rFonts w:cs="Arial"/>
              </w:rPr>
              <w:t>Work Safely</w:t>
            </w:r>
          </w:p>
          <w:p w:rsidR="00591BA9" w:rsidRDefault="00591BA9" w:rsidP="00D85BED">
            <w:pPr>
              <w:pStyle w:val="Header"/>
              <w:ind w:left="720"/>
              <w:rPr>
                <w:rFonts w:cs="Arial"/>
              </w:rPr>
            </w:pPr>
            <w:r>
              <w:rPr>
                <w:rFonts w:cs="Arial"/>
              </w:rPr>
              <w:t>Implement workplace safety requirements</w:t>
            </w:r>
          </w:p>
          <w:p w:rsidR="00591BA9" w:rsidRDefault="00591BA9" w:rsidP="00D85BED">
            <w:pPr>
              <w:pStyle w:val="Header"/>
              <w:ind w:left="720"/>
              <w:rPr>
                <w:rFonts w:cs="Arial"/>
              </w:rPr>
            </w:pPr>
            <w:r>
              <w:rPr>
                <w:rFonts w:cs="Arial"/>
              </w:rPr>
              <w:t>Participate in OHS consultative processes</w:t>
            </w:r>
          </w:p>
          <w:p w:rsidR="00591BA9" w:rsidRDefault="00591BA9" w:rsidP="00D85BED">
            <w:pPr>
              <w:pStyle w:val="Header"/>
              <w:ind w:left="720"/>
              <w:rPr>
                <w:rFonts w:cs="Arial"/>
              </w:rPr>
            </w:pPr>
            <w:r>
              <w:rPr>
                <w:rFonts w:cs="Arial"/>
              </w:rPr>
              <w:t>Follow safety procedures</w:t>
            </w:r>
          </w:p>
          <w:p w:rsidR="000822DA" w:rsidRDefault="000822DA" w:rsidP="000822DA">
            <w:pPr>
              <w:pStyle w:val="Header"/>
              <w:rPr>
                <w:rFonts w:cs="Arial"/>
              </w:rPr>
            </w:pPr>
            <w:r>
              <w:rPr>
                <w:rFonts w:cs="Arial"/>
              </w:rPr>
              <w:t>BSBWOR204A Use Business Technology</w:t>
            </w:r>
            <w:r w:rsidR="00BC64C1">
              <w:rPr>
                <w:rFonts w:cs="Arial"/>
              </w:rPr>
              <w:t xml:space="preserve"> (All)</w:t>
            </w:r>
          </w:p>
          <w:p w:rsidR="00591BA9" w:rsidRDefault="00591BA9" w:rsidP="00D85BED">
            <w:pPr>
              <w:pStyle w:val="Header"/>
              <w:ind w:left="720"/>
              <w:rPr>
                <w:rFonts w:cs="Arial"/>
              </w:rPr>
            </w:pPr>
            <w:r>
              <w:rPr>
                <w:rFonts w:cs="Arial"/>
              </w:rPr>
              <w:t>Select and use technology</w:t>
            </w:r>
          </w:p>
          <w:p w:rsidR="00591BA9" w:rsidRDefault="00591BA9" w:rsidP="00D85BED">
            <w:pPr>
              <w:pStyle w:val="Header"/>
              <w:ind w:left="720"/>
              <w:rPr>
                <w:rFonts w:cs="Arial"/>
              </w:rPr>
            </w:pPr>
            <w:r>
              <w:rPr>
                <w:rFonts w:cs="Arial"/>
              </w:rPr>
              <w:t>Process and organise data</w:t>
            </w:r>
          </w:p>
          <w:p w:rsidR="00591BA9" w:rsidRDefault="00591BA9" w:rsidP="00D85BED">
            <w:pPr>
              <w:pStyle w:val="Header"/>
              <w:ind w:left="720"/>
              <w:rPr>
                <w:rFonts w:cs="Arial"/>
              </w:rPr>
            </w:pPr>
            <w:r>
              <w:rPr>
                <w:rFonts w:cs="Arial"/>
              </w:rPr>
              <w:t>Maintain technology</w:t>
            </w:r>
          </w:p>
          <w:p w:rsidR="00591BA9" w:rsidRDefault="00591BA9" w:rsidP="00591BA9">
            <w:pPr>
              <w:pStyle w:val="Header"/>
              <w:rPr>
                <w:rFonts w:cs="Arial"/>
              </w:rPr>
            </w:pPr>
            <w:r>
              <w:rPr>
                <w:rFonts w:cs="Arial"/>
              </w:rPr>
              <w:t>BSBITU102A Develop keyboard skills</w:t>
            </w:r>
            <w:r w:rsidR="00BC64C1">
              <w:rPr>
                <w:rFonts w:cs="Arial"/>
              </w:rPr>
              <w:t xml:space="preserve"> (All)</w:t>
            </w:r>
          </w:p>
          <w:p w:rsidR="00591BA9" w:rsidRDefault="001C30D7" w:rsidP="00D85BED">
            <w:pPr>
              <w:pStyle w:val="Header"/>
              <w:ind w:left="720"/>
              <w:jc w:val="both"/>
              <w:rPr>
                <w:rFonts w:cs="Arial"/>
              </w:rPr>
            </w:pPr>
            <w:r>
              <w:rPr>
                <w:rFonts w:cs="Arial"/>
              </w:rPr>
              <w:t>Use safe work practices</w:t>
            </w:r>
          </w:p>
          <w:p w:rsidR="00BC64C1" w:rsidRDefault="00BC64C1" w:rsidP="00D85BED">
            <w:pPr>
              <w:pStyle w:val="Header"/>
              <w:ind w:left="720"/>
              <w:jc w:val="both"/>
              <w:rPr>
                <w:rFonts w:cs="Arial"/>
              </w:rPr>
            </w:pPr>
            <w:r>
              <w:rPr>
                <w:rFonts w:cs="Arial"/>
              </w:rPr>
              <w:t>Identify and develop keyboard skills</w:t>
            </w:r>
          </w:p>
          <w:p w:rsidR="000822DA" w:rsidRPr="00ED0EFF" w:rsidRDefault="00BC64C1" w:rsidP="00BC64C1">
            <w:pPr>
              <w:pStyle w:val="Header"/>
              <w:ind w:left="720"/>
              <w:jc w:val="both"/>
              <w:rPr>
                <w:rFonts w:cs="Arial"/>
              </w:rPr>
            </w:pPr>
            <w:r>
              <w:rPr>
                <w:rFonts w:cs="Arial"/>
              </w:rPr>
              <w:t>Check accuracy</w:t>
            </w: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BC64C1">
              <w:rPr>
                <w:rFonts w:ascii="Arial" w:hAnsi="Arial" w:cs="Arial"/>
                <w:b/>
                <w:sz w:val="20"/>
                <w:szCs w:val="20"/>
              </w:rPr>
              <w:t>-4</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is </w:t>
            </w:r>
            <w:r w:rsidR="007A1924" w:rsidRPr="0024002D">
              <w:rPr>
                <w:b w:val="0"/>
                <w:sz w:val="20"/>
                <w:szCs w:val="20"/>
              </w:rPr>
              <w:t>2 ½ - 3</w:t>
            </w:r>
            <w:r w:rsidR="00424A74" w:rsidRPr="0024002D">
              <w:rPr>
                <w:b w:val="0"/>
                <w:sz w:val="20"/>
                <w:szCs w:val="20"/>
              </w:rPr>
              <w:t xml:space="preserve"> hours</w:t>
            </w:r>
            <w:r w:rsidR="007A1924" w:rsidRPr="0024002D">
              <w:rPr>
                <w:b w:val="0"/>
                <w:sz w:val="20"/>
                <w:szCs w:val="20"/>
              </w:rPr>
              <w:t xml:space="preserve"> </w:t>
            </w:r>
          </w:p>
          <w:p w:rsidR="00424A74" w:rsidRPr="0024002D" w:rsidRDefault="00424A74" w:rsidP="00C6000B">
            <w:pPr>
              <w:pStyle w:val="Header"/>
              <w:rPr>
                <w:rFonts w:cs="Arial"/>
              </w:rPr>
            </w:pPr>
          </w:p>
          <w:p w:rsidR="00424A74" w:rsidRPr="0024002D" w:rsidRDefault="00424A74" w:rsidP="006E3A67">
            <w:pPr>
              <w:pStyle w:val="Heading1"/>
              <w:spacing w:before="0" w:after="0"/>
              <w:rPr>
                <w:sz w:val="20"/>
                <w:szCs w:val="20"/>
              </w:rPr>
            </w:pPr>
            <w:r w:rsidRPr="0024002D">
              <w:rPr>
                <w:sz w:val="20"/>
                <w:szCs w:val="20"/>
              </w:rPr>
              <w:t>Suggestions for Carrying Out Task</w:t>
            </w:r>
          </w:p>
          <w:p w:rsidR="006E3A67" w:rsidRPr="0024002D" w:rsidRDefault="001E1059" w:rsidP="001147B9">
            <w:pPr>
              <w:pStyle w:val="Header"/>
              <w:numPr>
                <w:ilvl w:val="0"/>
                <w:numId w:val="3"/>
              </w:numPr>
              <w:tabs>
                <w:tab w:val="clear" w:pos="4153"/>
                <w:tab w:val="clear" w:pos="8306"/>
                <w:tab w:val="center" w:pos="4320"/>
                <w:tab w:val="right" w:pos="8640"/>
              </w:tabs>
              <w:rPr>
                <w:rFonts w:cs="Arial"/>
              </w:rPr>
            </w:pPr>
            <w:r w:rsidRPr="0024002D">
              <w:t xml:space="preserve">Students </w:t>
            </w:r>
            <w:r w:rsidR="000B43F6" w:rsidRPr="0024002D">
              <w:t>should be paired prior to task commencement</w:t>
            </w:r>
          </w:p>
          <w:p w:rsidR="00533933" w:rsidRPr="0024002D" w:rsidRDefault="00BC64C1" w:rsidP="001147B9">
            <w:pPr>
              <w:pStyle w:val="Header"/>
              <w:numPr>
                <w:ilvl w:val="0"/>
                <w:numId w:val="3"/>
              </w:numPr>
              <w:tabs>
                <w:tab w:val="clear" w:pos="4153"/>
                <w:tab w:val="clear" w:pos="8306"/>
                <w:tab w:val="center" w:pos="4320"/>
                <w:tab w:val="right" w:pos="8640"/>
              </w:tabs>
              <w:rPr>
                <w:rFonts w:cs="Arial"/>
              </w:rPr>
            </w:pPr>
            <w:r>
              <w:rPr>
                <w:rFonts w:cs="Arial"/>
              </w:rPr>
              <w:t xml:space="preserve">Teacher to </w:t>
            </w:r>
            <w:r w:rsidR="0094203B" w:rsidRPr="0024002D">
              <w:rPr>
                <w:rFonts w:cs="Arial"/>
              </w:rPr>
              <w:t>decide which pairs will address which components of the OH&amp;S package</w:t>
            </w:r>
          </w:p>
        </w:tc>
      </w:tr>
      <w:tr w:rsidR="00ED0EFF" w:rsidRPr="00ED0EFF" w:rsidTr="006E3A67">
        <w:trPr>
          <w:cantSplit/>
          <w:trHeight w:val="380"/>
        </w:trPr>
        <w:tc>
          <w:tcPr>
            <w:tcW w:w="1621" w:type="dxa"/>
            <w:tcBorders>
              <w:left w:val="single" w:sz="12" w:space="0" w:color="auto"/>
              <w:bottom w:val="single" w:sz="4" w:space="0" w:color="auto"/>
            </w:tcBorders>
            <w:shd w:val="pct15" w:color="auto" w:fill="FFFFFF"/>
          </w:tcPr>
          <w:p w:rsidR="00ED0EFF" w:rsidRPr="00ED0EFF" w:rsidRDefault="00ED0EFF"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ED0EFF" w:rsidRPr="00ED0EFF" w:rsidRDefault="00ED0EFF" w:rsidP="0094203B">
            <w:pPr>
              <w:rPr>
                <w:rFonts w:ascii="Arial" w:hAnsi="Arial" w:cs="Arial"/>
                <w:b/>
                <w:sz w:val="20"/>
                <w:szCs w:val="20"/>
              </w:rPr>
            </w:pPr>
            <w:r w:rsidRPr="00ED0EFF">
              <w:rPr>
                <w:rFonts w:ascii="Arial" w:hAnsi="Arial" w:cs="Arial"/>
                <w:b/>
                <w:sz w:val="20"/>
                <w:szCs w:val="20"/>
              </w:rPr>
              <w:t xml:space="preserve">Page </w:t>
            </w:r>
            <w:r w:rsidR="0094203B">
              <w:rPr>
                <w:rFonts w:ascii="Arial" w:hAnsi="Arial" w:cs="Arial"/>
                <w:b/>
                <w:sz w:val="20"/>
                <w:szCs w:val="20"/>
              </w:rPr>
              <w:t>5</w:t>
            </w:r>
            <w:r w:rsidR="00BC64C1">
              <w:rPr>
                <w:rFonts w:ascii="Arial" w:hAnsi="Arial" w:cs="Arial"/>
                <w:b/>
                <w:sz w:val="20"/>
                <w:szCs w:val="20"/>
              </w:rPr>
              <w:t xml:space="preserve"> - 6</w:t>
            </w:r>
          </w:p>
        </w:tc>
        <w:tc>
          <w:tcPr>
            <w:tcW w:w="6480" w:type="dxa"/>
            <w:tcBorders>
              <w:bottom w:val="single" w:sz="4" w:space="0" w:color="auto"/>
              <w:right w:val="single" w:sz="12" w:space="0" w:color="auto"/>
            </w:tcBorders>
            <w:vAlign w:val="center"/>
          </w:tcPr>
          <w:p w:rsidR="00ED0EFF" w:rsidRPr="0024002D" w:rsidRDefault="0094203B" w:rsidP="00EE6C2A">
            <w:pPr>
              <w:rPr>
                <w:rFonts w:ascii="Arial" w:hAnsi="Arial" w:cs="Arial"/>
                <w:b/>
                <w:sz w:val="20"/>
                <w:szCs w:val="20"/>
              </w:rPr>
            </w:pPr>
            <w:r w:rsidRPr="0024002D">
              <w:rPr>
                <w:rFonts w:ascii="Arial" w:hAnsi="Arial" w:cs="Arial"/>
                <w:b/>
                <w:sz w:val="20"/>
                <w:szCs w:val="20"/>
              </w:rPr>
              <w:t>Student Self A</w:t>
            </w:r>
            <w:r w:rsidR="00ED0EFF" w:rsidRPr="0024002D">
              <w:rPr>
                <w:rFonts w:ascii="Arial" w:hAnsi="Arial" w:cs="Arial"/>
                <w:b/>
                <w:sz w:val="20"/>
                <w:szCs w:val="20"/>
              </w:rPr>
              <w:t xml:space="preserve">ssessment </w:t>
            </w:r>
          </w:p>
          <w:p w:rsidR="006E3A67" w:rsidRPr="0024002D" w:rsidRDefault="00ED0EFF" w:rsidP="008E3A8F">
            <w:pPr>
              <w:rPr>
                <w:rFonts w:ascii="Arial" w:hAnsi="Arial" w:cs="Arial"/>
                <w:sz w:val="20"/>
                <w:szCs w:val="20"/>
              </w:rPr>
            </w:pPr>
            <w:r w:rsidRPr="0024002D">
              <w:rPr>
                <w:rFonts w:ascii="Arial" w:hAnsi="Arial" w:cs="Arial"/>
                <w:sz w:val="20"/>
                <w:szCs w:val="20"/>
              </w:rPr>
              <w:t xml:space="preserve">This checklist is designed to be handed to the student. It enables the student to undertake a self assessment before submission of the </w:t>
            </w:r>
            <w:r w:rsidR="008E3A8F" w:rsidRPr="0024002D">
              <w:rPr>
                <w:rFonts w:ascii="Arial" w:hAnsi="Arial" w:cs="Arial"/>
                <w:sz w:val="20"/>
                <w:szCs w:val="20"/>
              </w:rPr>
              <w:t>task.</w:t>
            </w:r>
            <w:r w:rsidRPr="0024002D">
              <w:rPr>
                <w:rFonts w:ascii="Arial" w:hAnsi="Arial" w:cs="Arial"/>
                <w:sz w:val="20"/>
                <w:szCs w:val="20"/>
              </w:rPr>
              <w:t xml:space="preserve"> The completed checklist should be handed to the assessor with </w:t>
            </w:r>
            <w:r w:rsidR="006E3A67" w:rsidRPr="0024002D">
              <w:rPr>
                <w:rFonts w:ascii="Arial" w:hAnsi="Arial" w:cs="Arial"/>
                <w:sz w:val="20"/>
                <w:szCs w:val="20"/>
              </w:rPr>
              <w:t xml:space="preserve">the completed </w:t>
            </w:r>
            <w:r w:rsidR="008E3A8F" w:rsidRPr="0024002D">
              <w:rPr>
                <w:rFonts w:ascii="Arial" w:hAnsi="Arial" w:cs="Arial"/>
                <w:sz w:val="20"/>
                <w:szCs w:val="20"/>
              </w:rPr>
              <w:t>task</w:t>
            </w:r>
            <w:r w:rsidR="006E3A67" w:rsidRPr="0024002D">
              <w:rPr>
                <w:rFonts w:ascii="Arial" w:hAnsi="Arial" w:cs="Arial"/>
                <w:sz w:val="20"/>
                <w:szCs w:val="20"/>
              </w:rPr>
              <w:t>. The assessor is than able to use the checklist to determine competence and provided feedback</w:t>
            </w:r>
          </w:p>
          <w:p w:rsidR="0094203B" w:rsidRPr="0024002D" w:rsidRDefault="0094203B" w:rsidP="008E3A8F">
            <w:pPr>
              <w:rPr>
                <w:rFonts w:ascii="Arial" w:hAnsi="Arial" w:cs="Arial"/>
                <w:sz w:val="20"/>
                <w:szCs w:val="20"/>
              </w:rPr>
            </w:pPr>
            <w:r w:rsidRPr="0024002D">
              <w:rPr>
                <w:rFonts w:ascii="Arial" w:hAnsi="Arial" w:cs="Arial"/>
                <w:b/>
                <w:sz w:val="20"/>
                <w:szCs w:val="20"/>
              </w:rPr>
              <w:t>Observation Checklist</w:t>
            </w:r>
            <w:r w:rsidRPr="0024002D">
              <w:rPr>
                <w:rFonts w:ascii="Arial" w:hAnsi="Arial" w:cs="Arial"/>
                <w:sz w:val="20"/>
                <w:szCs w:val="20"/>
              </w:rPr>
              <w:t xml:space="preserve">; </w:t>
            </w:r>
          </w:p>
          <w:p w:rsidR="0094203B" w:rsidRPr="0024002D" w:rsidRDefault="007A1924" w:rsidP="0024002D">
            <w:pPr>
              <w:rPr>
                <w:rFonts w:ascii="Arial" w:hAnsi="Arial" w:cs="Arial"/>
                <w:sz w:val="20"/>
                <w:szCs w:val="20"/>
              </w:rPr>
            </w:pPr>
            <w:r w:rsidRPr="0024002D">
              <w:rPr>
                <w:rFonts w:ascii="Arial" w:hAnsi="Arial" w:cs="Arial"/>
                <w:sz w:val="20"/>
                <w:szCs w:val="20"/>
              </w:rPr>
              <w:t>T</w:t>
            </w:r>
            <w:r w:rsidR="0094203B" w:rsidRPr="0024002D">
              <w:rPr>
                <w:rFonts w:ascii="Arial" w:hAnsi="Arial" w:cs="Arial"/>
                <w:sz w:val="20"/>
                <w:szCs w:val="20"/>
              </w:rPr>
              <w:t xml:space="preserve">his checklist is for use by assessors to determine consistency </w:t>
            </w:r>
            <w:r w:rsidR="0024002D">
              <w:rPr>
                <w:rFonts w:ascii="Arial" w:hAnsi="Arial" w:cs="Arial"/>
                <w:sz w:val="20"/>
                <w:szCs w:val="20"/>
              </w:rPr>
              <w:t xml:space="preserve">in </w:t>
            </w:r>
            <w:r w:rsidR="0094203B" w:rsidRPr="0024002D">
              <w:rPr>
                <w:rFonts w:ascii="Arial" w:hAnsi="Arial" w:cs="Arial"/>
                <w:sz w:val="20"/>
                <w:szCs w:val="20"/>
              </w:rPr>
              <w:t>observation.</w:t>
            </w: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94203B">
            <w:pPr>
              <w:rPr>
                <w:rFonts w:ascii="Arial" w:hAnsi="Arial" w:cs="Arial"/>
                <w:b/>
                <w:sz w:val="20"/>
                <w:szCs w:val="20"/>
              </w:rPr>
            </w:pPr>
            <w:r w:rsidRPr="00ED0EFF">
              <w:rPr>
                <w:rFonts w:ascii="Arial" w:hAnsi="Arial" w:cs="Arial"/>
                <w:b/>
                <w:sz w:val="20"/>
                <w:szCs w:val="20"/>
              </w:rPr>
              <w:t>Page</w:t>
            </w:r>
            <w:r w:rsidR="0094203B">
              <w:rPr>
                <w:rFonts w:ascii="Arial" w:hAnsi="Arial" w:cs="Arial"/>
                <w:b/>
                <w:sz w:val="20"/>
                <w:szCs w:val="20"/>
              </w:rPr>
              <w:t xml:space="preserve"> </w:t>
            </w:r>
            <w:r w:rsidR="00BC64C1">
              <w:rPr>
                <w:rFonts w:ascii="Arial" w:hAnsi="Arial" w:cs="Arial"/>
                <w:b/>
                <w:sz w:val="20"/>
                <w:szCs w:val="20"/>
              </w:rPr>
              <w:t>7</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6E3A67" w:rsidRDefault="008E3A8F" w:rsidP="008D17AA">
            <w:pPr>
              <w:pStyle w:val="Header"/>
              <w:tabs>
                <w:tab w:val="clear" w:pos="4153"/>
                <w:tab w:val="clear" w:pos="8306"/>
                <w:tab w:val="center" w:pos="4320"/>
                <w:tab w:val="right" w:pos="8640"/>
              </w:tabs>
              <w:rPr>
                <w:rFonts w:cs="Arial"/>
              </w:rPr>
            </w:pPr>
            <w:r>
              <w:rPr>
                <w:rFonts w:cs="Arial"/>
              </w:rPr>
              <w:t>Access to internet and email.</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6E3A67"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AF1723" w:rsidP="004E2E22">
      <w:pPr>
        <w:pStyle w:val="Heading1"/>
        <w:spacing w:before="0" w:after="0"/>
        <w:jc w:val="center"/>
        <w:rPr>
          <w:sz w:val="22"/>
          <w:szCs w:val="22"/>
        </w:rPr>
      </w:pPr>
      <w:r w:rsidRPr="004E2E22">
        <w:rPr>
          <w:sz w:val="22"/>
          <w:szCs w:val="22"/>
        </w:rPr>
        <w:t>Vocational Education and Training</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0822DA" w:rsidRDefault="000822DA" w:rsidP="00D85BED">
            <w:pPr>
              <w:pStyle w:val="Header"/>
              <w:rPr>
                <w:rFonts w:cs="Arial"/>
              </w:rPr>
            </w:pPr>
            <w:r>
              <w:rPr>
                <w:rFonts w:cs="Arial"/>
              </w:rPr>
              <w:t>BSBCMM201A Communicate in the workplace</w:t>
            </w:r>
          </w:p>
          <w:p w:rsidR="000822DA" w:rsidRDefault="000822DA" w:rsidP="00D85BED">
            <w:pPr>
              <w:pStyle w:val="Header"/>
              <w:rPr>
                <w:rFonts w:cs="Arial"/>
              </w:rPr>
            </w:pPr>
            <w:r>
              <w:rPr>
                <w:rFonts w:cs="Arial"/>
              </w:rPr>
              <w:t xml:space="preserve">BSBOHS201A </w:t>
            </w:r>
            <w:r w:rsidR="00FB3E77">
              <w:rPr>
                <w:rFonts w:cs="Arial"/>
              </w:rPr>
              <w:t xml:space="preserve"> </w:t>
            </w:r>
            <w:r>
              <w:rPr>
                <w:rFonts w:cs="Arial"/>
              </w:rPr>
              <w:t>Participate in OHS Processes</w:t>
            </w:r>
          </w:p>
          <w:p w:rsidR="000822DA" w:rsidRDefault="000822DA" w:rsidP="00D85BED">
            <w:pPr>
              <w:pStyle w:val="Header"/>
              <w:rPr>
                <w:rFonts w:cs="Arial"/>
              </w:rPr>
            </w:pPr>
            <w:r>
              <w:rPr>
                <w:rFonts w:cs="Arial"/>
              </w:rPr>
              <w:t>BSBWOR204A Use Business Technology</w:t>
            </w:r>
          </w:p>
          <w:p w:rsidR="001C30D7" w:rsidRDefault="001C30D7" w:rsidP="001C30D7">
            <w:pPr>
              <w:pStyle w:val="Header"/>
              <w:rPr>
                <w:rFonts w:cs="Arial"/>
              </w:rPr>
            </w:pPr>
            <w:r>
              <w:rPr>
                <w:rFonts w:cs="Arial"/>
              </w:rPr>
              <w:t>BSBITU102A Develop keyboard skills</w:t>
            </w:r>
          </w:p>
          <w:p w:rsidR="00123A51" w:rsidRPr="00123A51" w:rsidRDefault="00123A51" w:rsidP="000822DA">
            <w:pPr>
              <w:rPr>
                <w:rFonts w:ascii="Arial" w:hAnsi="Arial" w:cs="Arial"/>
                <w:b/>
                <w:sz w:val="22"/>
                <w:szCs w:val="22"/>
                <w:lang w:val="en-US"/>
              </w:rPr>
            </w:pP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B67AF6">
        <w:trPr>
          <w:trHeight w:val="9879"/>
        </w:trPr>
        <w:tc>
          <w:tcPr>
            <w:tcW w:w="9288" w:type="dxa"/>
          </w:tcPr>
          <w:p w:rsidR="000761EC" w:rsidRPr="00C6000B" w:rsidRDefault="000761EC" w:rsidP="001E1EBF">
            <w:pPr>
              <w:tabs>
                <w:tab w:val="left" w:pos="1260"/>
              </w:tabs>
              <w:rPr>
                <w:rFonts w:ascii="Arial" w:hAnsi="Arial" w:cs="Arial"/>
                <w:sz w:val="22"/>
                <w:szCs w:val="22"/>
                <w:lang w:val="en-US"/>
              </w:rPr>
            </w:pPr>
          </w:p>
          <w:p w:rsidR="00C6000B" w:rsidRPr="0024002D" w:rsidRDefault="00C6000B" w:rsidP="00C6000B">
            <w:pPr>
              <w:spacing w:line="360" w:lineRule="auto"/>
              <w:rPr>
                <w:rFonts w:ascii="Arial" w:hAnsi="Arial" w:cs="Arial"/>
                <w:sz w:val="22"/>
                <w:szCs w:val="22"/>
              </w:rPr>
            </w:pPr>
            <w:r w:rsidRPr="00C6000B">
              <w:rPr>
                <w:rFonts w:ascii="Arial" w:hAnsi="Arial" w:cs="Arial"/>
                <w:b/>
                <w:sz w:val="22"/>
                <w:szCs w:val="22"/>
              </w:rPr>
              <w:t>Task Description:</w:t>
            </w:r>
            <w:ins w:id="0" w:author="hkemp2" w:date="2009-03-13T11:38:00Z">
              <w:r w:rsidR="002150E5">
                <w:rPr>
                  <w:rFonts w:ascii="Arial" w:hAnsi="Arial" w:cs="Arial"/>
                  <w:b/>
                  <w:sz w:val="22"/>
                  <w:szCs w:val="22"/>
                </w:rPr>
                <w:t xml:space="preserve"> </w:t>
              </w:r>
            </w:ins>
            <w:r w:rsidR="00612092" w:rsidRPr="0024002D">
              <w:rPr>
                <w:rFonts w:ascii="Arial" w:hAnsi="Arial" w:cs="Arial"/>
                <w:b/>
                <w:sz w:val="22"/>
                <w:szCs w:val="22"/>
              </w:rPr>
              <w:t>this task will be completed in 2 parts</w:t>
            </w:r>
          </w:p>
          <w:p w:rsidR="001A42DC" w:rsidRPr="0024002D" w:rsidRDefault="001A42DC" w:rsidP="00C6000B">
            <w:pPr>
              <w:spacing w:line="360" w:lineRule="auto"/>
              <w:rPr>
                <w:rFonts w:ascii="Arial" w:hAnsi="Arial" w:cs="Arial"/>
                <w:sz w:val="20"/>
                <w:szCs w:val="20"/>
              </w:rPr>
            </w:pPr>
          </w:p>
          <w:p w:rsidR="00F40EFD" w:rsidRDefault="000822DA" w:rsidP="00F40EFD">
            <w:pPr>
              <w:pStyle w:val="ListParagraph"/>
              <w:spacing w:line="360" w:lineRule="auto"/>
              <w:ind w:left="0"/>
              <w:rPr>
                <w:rFonts w:ascii="Arial" w:hAnsi="Arial" w:cs="Arial"/>
                <w:sz w:val="20"/>
                <w:szCs w:val="20"/>
              </w:rPr>
            </w:pPr>
            <w:r w:rsidRPr="0024002D">
              <w:rPr>
                <w:rFonts w:ascii="Arial" w:hAnsi="Arial" w:cs="Arial"/>
                <w:sz w:val="20"/>
                <w:szCs w:val="20"/>
              </w:rPr>
              <w:t xml:space="preserve">You and a </w:t>
            </w:r>
            <w:r w:rsidR="002150E5" w:rsidRPr="0024002D">
              <w:rPr>
                <w:rFonts w:ascii="Arial" w:hAnsi="Arial" w:cs="Arial"/>
                <w:sz w:val="20"/>
                <w:szCs w:val="20"/>
              </w:rPr>
              <w:t>colleague</w:t>
            </w:r>
            <w:r w:rsidRPr="0024002D">
              <w:rPr>
                <w:rFonts w:ascii="Arial" w:hAnsi="Arial" w:cs="Arial"/>
                <w:sz w:val="20"/>
                <w:szCs w:val="20"/>
              </w:rPr>
              <w:t xml:space="preserve"> have been asked by your supervisor to </w:t>
            </w:r>
            <w:r w:rsidR="002150E5" w:rsidRPr="0024002D">
              <w:rPr>
                <w:rFonts w:ascii="Arial" w:hAnsi="Arial" w:cs="Arial"/>
                <w:sz w:val="20"/>
                <w:szCs w:val="20"/>
              </w:rPr>
              <w:t>contribute to the</w:t>
            </w:r>
            <w:r w:rsidR="003B606E">
              <w:rPr>
                <w:rFonts w:ascii="Arial" w:hAnsi="Arial" w:cs="Arial"/>
                <w:sz w:val="20"/>
                <w:szCs w:val="20"/>
              </w:rPr>
              <w:t xml:space="preserve"> package that will be used </w:t>
            </w:r>
            <w:r w:rsidRPr="0024002D">
              <w:rPr>
                <w:rFonts w:ascii="Arial" w:hAnsi="Arial" w:cs="Arial"/>
                <w:sz w:val="20"/>
                <w:szCs w:val="20"/>
              </w:rPr>
              <w:t>for the new employee’s induction pro</w:t>
            </w:r>
            <w:r w:rsidR="003B606E">
              <w:rPr>
                <w:rFonts w:ascii="Arial" w:hAnsi="Arial" w:cs="Arial"/>
                <w:sz w:val="20"/>
                <w:szCs w:val="20"/>
              </w:rPr>
              <w:t>gram. The section of the package</w:t>
            </w:r>
            <w:r w:rsidRPr="0024002D">
              <w:rPr>
                <w:rFonts w:ascii="Arial" w:hAnsi="Arial" w:cs="Arial"/>
                <w:sz w:val="20"/>
                <w:szCs w:val="20"/>
              </w:rPr>
              <w:t xml:space="preserve"> yo</w:t>
            </w:r>
            <w:r w:rsidR="002150E5" w:rsidRPr="0024002D">
              <w:rPr>
                <w:rFonts w:ascii="Arial" w:hAnsi="Arial" w:cs="Arial"/>
                <w:sz w:val="20"/>
                <w:szCs w:val="20"/>
              </w:rPr>
              <w:t>u have been asked to do is OH&amp;S In the Workplace.</w:t>
            </w:r>
            <w:r w:rsidRPr="0024002D">
              <w:rPr>
                <w:rFonts w:ascii="Arial" w:hAnsi="Arial" w:cs="Arial"/>
                <w:sz w:val="20"/>
                <w:szCs w:val="20"/>
              </w:rPr>
              <w:t xml:space="preserve"> There are </w:t>
            </w:r>
            <w:r w:rsidR="002150E5" w:rsidRPr="0024002D">
              <w:rPr>
                <w:rFonts w:ascii="Arial" w:hAnsi="Arial" w:cs="Arial"/>
                <w:sz w:val="20"/>
                <w:szCs w:val="20"/>
              </w:rPr>
              <w:t>4 sections</w:t>
            </w:r>
            <w:r w:rsidRPr="0024002D">
              <w:rPr>
                <w:rFonts w:ascii="Arial" w:hAnsi="Arial" w:cs="Arial"/>
                <w:sz w:val="20"/>
                <w:szCs w:val="20"/>
              </w:rPr>
              <w:t xml:space="preserve"> of </w:t>
            </w:r>
            <w:r w:rsidR="003B606E">
              <w:rPr>
                <w:rFonts w:ascii="Arial" w:hAnsi="Arial" w:cs="Arial"/>
                <w:sz w:val="20"/>
                <w:szCs w:val="20"/>
              </w:rPr>
              <w:t>this package</w:t>
            </w:r>
            <w:r w:rsidRPr="0024002D">
              <w:rPr>
                <w:rFonts w:ascii="Arial" w:hAnsi="Arial" w:cs="Arial"/>
                <w:sz w:val="20"/>
                <w:szCs w:val="20"/>
              </w:rPr>
              <w:t xml:space="preserve">. You need to produce </w:t>
            </w:r>
            <w:r w:rsidRPr="0024002D">
              <w:rPr>
                <w:rFonts w:ascii="Arial" w:hAnsi="Arial" w:cs="Arial"/>
                <w:sz w:val="20"/>
                <w:szCs w:val="20"/>
                <w:u w:val="single"/>
              </w:rPr>
              <w:t>one</w:t>
            </w:r>
            <w:r w:rsidRPr="0024002D">
              <w:rPr>
                <w:rFonts w:ascii="Arial" w:hAnsi="Arial" w:cs="Arial"/>
                <w:sz w:val="20"/>
                <w:szCs w:val="20"/>
              </w:rPr>
              <w:t xml:space="preserve"> part of the </w:t>
            </w:r>
            <w:r w:rsidR="002150E5" w:rsidRPr="0024002D">
              <w:rPr>
                <w:rFonts w:ascii="Arial" w:hAnsi="Arial" w:cs="Arial"/>
                <w:sz w:val="20"/>
                <w:szCs w:val="20"/>
              </w:rPr>
              <w:t>package</w:t>
            </w:r>
            <w:r w:rsidR="00A11ABF">
              <w:rPr>
                <w:rFonts w:ascii="Arial" w:hAnsi="Arial" w:cs="Arial"/>
                <w:sz w:val="20"/>
                <w:szCs w:val="20"/>
              </w:rPr>
              <w:t xml:space="preserve"> that will be assigned to you by your supervisor. </w:t>
            </w:r>
          </w:p>
          <w:p w:rsidR="00F40EFD" w:rsidRPr="008D17AA" w:rsidRDefault="00F40EFD" w:rsidP="00F40EFD">
            <w:pPr>
              <w:pStyle w:val="ListParagraph"/>
              <w:spacing w:line="360" w:lineRule="auto"/>
              <w:ind w:left="0"/>
              <w:rPr>
                <w:rFonts w:ascii="Arial" w:hAnsi="Arial" w:cs="Arial"/>
                <w:sz w:val="20"/>
                <w:szCs w:val="20"/>
              </w:rPr>
            </w:pPr>
          </w:p>
          <w:p w:rsidR="00F40EFD" w:rsidRDefault="00F40EFD" w:rsidP="00F40EFD">
            <w:pPr>
              <w:pStyle w:val="ListParagraph"/>
              <w:numPr>
                <w:ilvl w:val="1"/>
                <w:numId w:val="12"/>
              </w:numPr>
              <w:spacing w:line="360" w:lineRule="auto"/>
              <w:rPr>
                <w:rFonts w:ascii="Arial" w:hAnsi="Arial" w:cs="Arial"/>
                <w:sz w:val="20"/>
                <w:szCs w:val="20"/>
              </w:rPr>
            </w:pPr>
            <w:r>
              <w:rPr>
                <w:rFonts w:ascii="Arial" w:hAnsi="Arial" w:cs="Arial"/>
                <w:sz w:val="20"/>
                <w:szCs w:val="20"/>
              </w:rPr>
              <w:t xml:space="preserve"> 1. What is OH&amp;S? Describe the role of the:- Health and Safety Officer, OH&amp;S Committee, Manager/Supervisor, Union Representative</w:t>
            </w:r>
          </w:p>
          <w:p w:rsidR="00F40EFD" w:rsidRDefault="00F40EFD" w:rsidP="001147B9">
            <w:pPr>
              <w:pStyle w:val="ListParagraph"/>
              <w:numPr>
                <w:ilvl w:val="1"/>
                <w:numId w:val="12"/>
              </w:numPr>
              <w:spacing w:line="360" w:lineRule="auto"/>
              <w:rPr>
                <w:rFonts w:ascii="Arial" w:hAnsi="Arial" w:cs="Arial"/>
                <w:sz w:val="20"/>
                <w:szCs w:val="20"/>
              </w:rPr>
            </w:pPr>
            <w:r>
              <w:rPr>
                <w:rFonts w:ascii="Arial" w:hAnsi="Arial" w:cs="Arial"/>
                <w:sz w:val="20"/>
                <w:szCs w:val="20"/>
              </w:rPr>
              <w:t>2. What is a Hazard? How to Identify a Hazard? Procedures to follow when a hazard is identified in the workplace.</w:t>
            </w:r>
          </w:p>
          <w:p w:rsidR="000822DA" w:rsidRPr="008D17AA" w:rsidRDefault="00F40EFD" w:rsidP="001147B9">
            <w:pPr>
              <w:pStyle w:val="ListParagraph"/>
              <w:numPr>
                <w:ilvl w:val="1"/>
                <w:numId w:val="12"/>
              </w:numPr>
              <w:spacing w:line="360" w:lineRule="auto"/>
              <w:rPr>
                <w:rFonts w:ascii="Arial" w:hAnsi="Arial" w:cs="Arial"/>
                <w:sz w:val="20"/>
                <w:szCs w:val="20"/>
              </w:rPr>
            </w:pPr>
            <w:r>
              <w:rPr>
                <w:rFonts w:ascii="Arial" w:hAnsi="Arial" w:cs="Arial"/>
                <w:sz w:val="20"/>
                <w:szCs w:val="20"/>
              </w:rPr>
              <w:t>3.</w:t>
            </w:r>
            <w:r w:rsidR="000822DA" w:rsidRPr="008D17AA">
              <w:rPr>
                <w:rFonts w:ascii="Arial" w:hAnsi="Arial" w:cs="Arial"/>
                <w:sz w:val="20"/>
                <w:szCs w:val="20"/>
              </w:rPr>
              <w:t xml:space="preserve"> </w:t>
            </w:r>
            <w:r>
              <w:rPr>
                <w:rFonts w:ascii="Arial" w:hAnsi="Arial" w:cs="Arial"/>
                <w:sz w:val="20"/>
                <w:szCs w:val="20"/>
              </w:rPr>
              <w:t xml:space="preserve">What is </w:t>
            </w:r>
            <w:r w:rsidR="000822DA" w:rsidRPr="008D17AA">
              <w:rPr>
                <w:rFonts w:ascii="Arial" w:hAnsi="Arial" w:cs="Arial"/>
                <w:sz w:val="20"/>
                <w:szCs w:val="20"/>
              </w:rPr>
              <w:t>Occupational overuse syndrome</w:t>
            </w:r>
            <w:r>
              <w:rPr>
                <w:rFonts w:ascii="Arial" w:hAnsi="Arial" w:cs="Arial"/>
                <w:sz w:val="20"/>
                <w:szCs w:val="20"/>
              </w:rPr>
              <w:t>? How to prevent it in the workplace</w:t>
            </w:r>
          </w:p>
          <w:p w:rsidR="000822DA" w:rsidRPr="008D17AA" w:rsidRDefault="00F40EFD" w:rsidP="001147B9">
            <w:pPr>
              <w:pStyle w:val="ListParagraph"/>
              <w:numPr>
                <w:ilvl w:val="1"/>
                <w:numId w:val="12"/>
              </w:numPr>
              <w:spacing w:line="360" w:lineRule="auto"/>
              <w:rPr>
                <w:rFonts w:ascii="Arial" w:hAnsi="Arial" w:cs="Arial"/>
                <w:sz w:val="20"/>
                <w:szCs w:val="20"/>
              </w:rPr>
            </w:pPr>
            <w:r>
              <w:rPr>
                <w:rFonts w:ascii="Arial" w:hAnsi="Arial" w:cs="Arial"/>
                <w:sz w:val="20"/>
                <w:szCs w:val="20"/>
              </w:rPr>
              <w:t>4</w:t>
            </w:r>
            <w:r w:rsidR="000822DA" w:rsidRPr="008D17AA">
              <w:rPr>
                <w:rFonts w:ascii="Arial" w:hAnsi="Arial" w:cs="Arial"/>
                <w:sz w:val="20"/>
                <w:szCs w:val="20"/>
              </w:rPr>
              <w:t>.</w:t>
            </w:r>
            <w:r>
              <w:rPr>
                <w:rFonts w:ascii="Arial" w:hAnsi="Arial" w:cs="Arial"/>
                <w:sz w:val="20"/>
                <w:szCs w:val="20"/>
              </w:rPr>
              <w:t xml:space="preserve"> </w:t>
            </w:r>
            <w:r w:rsidR="000822DA" w:rsidRPr="008D17AA">
              <w:rPr>
                <w:rFonts w:ascii="Arial" w:hAnsi="Arial" w:cs="Arial"/>
                <w:sz w:val="20"/>
                <w:szCs w:val="20"/>
              </w:rPr>
              <w:t xml:space="preserve"> </w:t>
            </w:r>
            <w:r>
              <w:rPr>
                <w:rFonts w:ascii="Arial" w:hAnsi="Arial" w:cs="Arial"/>
                <w:sz w:val="20"/>
                <w:szCs w:val="20"/>
              </w:rPr>
              <w:t xml:space="preserve">What is </w:t>
            </w:r>
            <w:r w:rsidR="000822DA" w:rsidRPr="008D17AA">
              <w:rPr>
                <w:rFonts w:ascii="Arial" w:hAnsi="Arial" w:cs="Arial"/>
                <w:sz w:val="20"/>
                <w:szCs w:val="20"/>
              </w:rPr>
              <w:t>Ergonomics</w:t>
            </w:r>
            <w:r>
              <w:rPr>
                <w:rFonts w:ascii="Arial" w:hAnsi="Arial" w:cs="Arial"/>
                <w:sz w:val="20"/>
                <w:szCs w:val="20"/>
              </w:rPr>
              <w:t xml:space="preserve">? </w:t>
            </w:r>
            <w:r w:rsidR="00521199">
              <w:rPr>
                <w:rFonts w:ascii="Arial" w:hAnsi="Arial" w:cs="Arial"/>
                <w:sz w:val="20"/>
                <w:szCs w:val="20"/>
              </w:rPr>
              <w:t>How to follow good ergonomic practices in the workplace.</w:t>
            </w:r>
          </w:p>
          <w:p w:rsidR="003304FC" w:rsidRDefault="003304FC" w:rsidP="00C6000B">
            <w:pPr>
              <w:spacing w:line="360" w:lineRule="auto"/>
              <w:rPr>
                <w:rFonts w:ascii="Arial" w:hAnsi="Arial" w:cs="Arial"/>
                <w:sz w:val="20"/>
                <w:szCs w:val="20"/>
              </w:rPr>
            </w:pPr>
          </w:p>
          <w:p w:rsidR="002150E5" w:rsidRDefault="003304FC" w:rsidP="00C6000B">
            <w:pPr>
              <w:spacing w:line="360" w:lineRule="auto"/>
              <w:rPr>
                <w:rFonts w:ascii="Arial" w:hAnsi="Arial" w:cs="Arial"/>
                <w:sz w:val="20"/>
                <w:szCs w:val="20"/>
              </w:rPr>
            </w:pPr>
            <w:r>
              <w:rPr>
                <w:rFonts w:ascii="Arial" w:hAnsi="Arial" w:cs="Arial"/>
                <w:sz w:val="20"/>
                <w:szCs w:val="20"/>
              </w:rPr>
              <w:t>Your package based on the section you have chosen with your colleague must include:</w:t>
            </w:r>
          </w:p>
          <w:p w:rsidR="003304FC" w:rsidRPr="002B7764" w:rsidRDefault="003304FC" w:rsidP="00C6000B">
            <w:pPr>
              <w:spacing w:line="360" w:lineRule="auto"/>
              <w:rPr>
                <w:rFonts w:ascii="Arial" w:hAnsi="Arial" w:cs="Arial"/>
                <w:sz w:val="20"/>
                <w:szCs w:val="20"/>
              </w:rPr>
            </w:pPr>
          </w:p>
          <w:p w:rsidR="008E3A8F" w:rsidRDefault="000F4D34" w:rsidP="003304FC">
            <w:pPr>
              <w:pStyle w:val="ListParagraph"/>
              <w:numPr>
                <w:ilvl w:val="0"/>
                <w:numId w:val="4"/>
              </w:numPr>
              <w:spacing w:line="360" w:lineRule="auto"/>
              <w:rPr>
                <w:rFonts w:ascii="Arial" w:hAnsi="Arial" w:cs="Arial"/>
                <w:sz w:val="20"/>
                <w:szCs w:val="20"/>
              </w:rPr>
            </w:pPr>
            <w:r>
              <w:rPr>
                <w:rFonts w:ascii="Arial" w:hAnsi="Arial" w:cs="Arial"/>
                <w:sz w:val="20"/>
                <w:szCs w:val="20"/>
              </w:rPr>
              <w:t>Select a word processor that will assist you in producing p</w:t>
            </w:r>
            <w:r w:rsidR="008C020C">
              <w:rPr>
                <w:rFonts w:ascii="Arial" w:hAnsi="Arial" w:cs="Arial"/>
                <w:sz w:val="20"/>
                <w:szCs w:val="20"/>
              </w:rPr>
              <w:t xml:space="preserve">ages that will be included with the other sections for the ‘OH&amp;S in the Workplace’ </w:t>
            </w:r>
            <w:r w:rsidR="00201EC6">
              <w:rPr>
                <w:rFonts w:ascii="Arial" w:hAnsi="Arial" w:cs="Arial"/>
                <w:sz w:val="20"/>
                <w:szCs w:val="20"/>
              </w:rPr>
              <w:t>BOOKLET</w:t>
            </w:r>
            <w:r w:rsidR="008C020C">
              <w:rPr>
                <w:rFonts w:ascii="Arial" w:hAnsi="Arial" w:cs="Arial"/>
                <w:sz w:val="20"/>
                <w:szCs w:val="20"/>
              </w:rPr>
              <w:t>.</w:t>
            </w:r>
            <w:r>
              <w:rPr>
                <w:rFonts w:ascii="Arial" w:hAnsi="Arial" w:cs="Arial"/>
                <w:sz w:val="20"/>
                <w:szCs w:val="20"/>
              </w:rPr>
              <w:t xml:space="preserve"> </w:t>
            </w:r>
            <w:r w:rsidR="008C020C">
              <w:rPr>
                <w:rFonts w:ascii="Arial" w:hAnsi="Arial" w:cs="Arial"/>
                <w:sz w:val="20"/>
                <w:szCs w:val="20"/>
              </w:rPr>
              <w:t xml:space="preserve"> </w:t>
            </w:r>
            <w:r w:rsidR="002B7764" w:rsidRPr="002150E5">
              <w:rPr>
                <w:rFonts w:ascii="Arial" w:hAnsi="Arial" w:cs="Arial"/>
                <w:sz w:val="20"/>
                <w:szCs w:val="20"/>
              </w:rPr>
              <w:t>To ens</w:t>
            </w:r>
            <w:r>
              <w:rPr>
                <w:rFonts w:ascii="Arial" w:hAnsi="Arial" w:cs="Arial"/>
                <w:sz w:val="20"/>
                <w:szCs w:val="20"/>
              </w:rPr>
              <w:t xml:space="preserve">ure continuity of all sections </w:t>
            </w:r>
            <w:r w:rsidR="00D972BD" w:rsidRPr="002150E5">
              <w:rPr>
                <w:rFonts w:ascii="Arial" w:hAnsi="Arial" w:cs="Arial"/>
                <w:sz w:val="20"/>
                <w:szCs w:val="20"/>
              </w:rPr>
              <w:t>headings</w:t>
            </w:r>
            <w:r>
              <w:rPr>
                <w:rFonts w:ascii="Arial" w:hAnsi="Arial" w:cs="Arial"/>
                <w:sz w:val="20"/>
                <w:szCs w:val="20"/>
              </w:rPr>
              <w:t xml:space="preserve"> must be</w:t>
            </w:r>
            <w:r w:rsidR="00D972BD" w:rsidRPr="002150E5">
              <w:rPr>
                <w:rFonts w:ascii="Arial" w:hAnsi="Arial" w:cs="Arial"/>
                <w:sz w:val="20"/>
                <w:szCs w:val="20"/>
              </w:rPr>
              <w:t xml:space="preserve"> in “Tahoma” font size 14 with the body of </w:t>
            </w:r>
            <w:r w:rsidR="002B7764" w:rsidRPr="002150E5">
              <w:rPr>
                <w:rFonts w:ascii="Arial" w:hAnsi="Arial" w:cs="Arial"/>
                <w:sz w:val="20"/>
                <w:szCs w:val="20"/>
              </w:rPr>
              <w:t xml:space="preserve">in Arial font size 10. You </w:t>
            </w:r>
            <w:r w:rsidR="008D51F6">
              <w:rPr>
                <w:rFonts w:ascii="Arial" w:hAnsi="Arial" w:cs="Arial"/>
                <w:sz w:val="20"/>
                <w:szCs w:val="20"/>
              </w:rPr>
              <w:t>must</w:t>
            </w:r>
            <w:r w:rsidR="002150E5" w:rsidRPr="0024002D">
              <w:rPr>
                <w:rFonts w:ascii="Arial" w:hAnsi="Arial" w:cs="Arial"/>
                <w:sz w:val="20"/>
                <w:szCs w:val="20"/>
              </w:rPr>
              <w:t xml:space="preserve"> use</w:t>
            </w:r>
            <w:r w:rsidR="002B7764" w:rsidRPr="002150E5">
              <w:rPr>
                <w:rFonts w:ascii="Arial" w:hAnsi="Arial" w:cs="Arial"/>
                <w:sz w:val="20"/>
                <w:szCs w:val="20"/>
              </w:rPr>
              <w:t xml:space="preserve"> diagrams from the internet to enhance your </w:t>
            </w:r>
            <w:r w:rsidR="002150E5" w:rsidRPr="0024002D">
              <w:rPr>
                <w:rFonts w:ascii="Arial" w:hAnsi="Arial" w:cs="Arial"/>
                <w:sz w:val="20"/>
                <w:szCs w:val="20"/>
              </w:rPr>
              <w:t>section of the package</w:t>
            </w:r>
            <w:r w:rsidR="008D51F6">
              <w:rPr>
                <w:rFonts w:ascii="Arial" w:hAnsi="Arial" w:cs="Arial"/>
                <w:sz w:val="20"/>
                <w:szCs w:val="20"/>
              </w:rPr>
              <w:t xml:space="preserve">. Edit your work prior to printing. </w:t>
            </w:r>
            <w:r w:rsidR="002B7764" w:rsidRPr="002150E5">
              <w:rPr>
                <w:rFonts w:ascii="Arial" w:hAnsi="Arial" w:cs="Arial"/>
                <w:sz w:val="20"/>
                <w:szCs w:val="20"/>
              </w:rPr>
              <w:t xml:space="preserve"> </w:t>
            </w:r>
            <w:r w:rsidR="008D51F6">
              <w:rPr>
                <w:rFonts w:ascii="Arial" w:hAnsi="Arial" w:cs="Arial"/>
                <w:sz w:val="20"/>
                <w:szCs w:val="20"/>
              </w:rPr>
              <w:t xml:space="preserve">Supply a </w:t>
            </w:r>
            <w:r w:rsidR="00516702">
              <w:rPr>
                <w:rFonts w:ascii="Arial" w:hAnsi="Arial" w:cs="Arial"/>
                <w:sz w:val="20"/>
                <w:szCs w:val="20"/>
              </w:rPr>
              <w:t xml:space="preserve">hard </w:t>
            </w:r>
            <w:r w:rsidR="002B7764" w:rsidRPr="002150E5">
              <w:rPr>
                <w:rFonts w:ascii="Arial" w:hAnsi="Arial" w:cs="Arial"/>
                <w:sz w:val="20"/>
                <w:szCs w:val="20"/>
              </w:rPr>
              <w:t>copy</w:t>
            </w:r>
            <w:r w:rsidR="00516702">
              <w:rPr>
                <w:rFonts w:ascii="Arial" w:hAnsi="Arial" w:cs="Arial"/>
                <w:sz w:val="20"/>
                <w:szCs w:val="20"/>
              </w:rPr>
              <w:t xml:space="preserve"> </w:t>
            </w:r>
            <w:r w:rsidR="008D51F6">
              <w:rPr>
                <w:rFonts w:ascii="Arial" w:hAnsi="Arial" w:cs="Arial"/>
                <w:sz w:val="20"/>
                <w:szCs w:val="20"/>
              </w:rPr>
              <w:t>to your supervisor.</w:t>
            </w:r>
            <w:r w:rsidR="002B7764" w:rsidRPr="002150E5">
              <w:rPr>
                <w:rFonts w:ascii="Arial" w:hAnsi="Arial" w:cs="Arial"/>
                <w:sz w:val="20"/>
                <w:szCs w:val="20"/>
              </w:rPr>
              <w:t xml:space="preserve"> </w:t>
            </w:r>
          </w:p>
          <w:p w:rsidR="004458C0" w:rsidRPr="0024002D" w:rsidRDefault="004458C0" w:rsidP="004458C0">
            <w:pPr>
              <w:pStyle w:val="ListParagraph"/>
              <w:spacing w:line="360" w:lineRule="auto"/>
              <w:ind w:left="360"/>
              <w:rPr>
                <w:rFonts w:ascii="Arial" w:hAnsi="Arial" w:cs="Arial"/>
                <w:sz w:val="20"/>
                <w:szCs w:val="20"/>
              </w:rPr>
            </w:pPr>
          </w:p>
          <w:p w:rsidR="00201EC6" w:rsidRPr="00201EC6" w:rsidRDefault="00201EC6" w:rsidP="00201EC6">
            <w:pPr>
              <w:pStyle w:val="ListParagraph"/>
              <w:numPr>
                <w:ilvl w:val="0"/>
                <w:numId w:val="4"/>
              </w:numPr>
              <w:spacing w:line="360" w:lineRule="auto"/>
              <w:rPr>
                <w:rFonts w:ascii="Arial" w:hAnsi="Arial" w:cs="Arial"/>
                <w:sz w:val="20"/>
                <w:szCs w:val="20"/>
              </w:rPr>
            </w:pPr>
            <w:r>
              <w:t>Use</w:t>
            </w:r>
            <w:r w:rsidR="001A42DC" w:rsidRPr="0024002D">
              <w:t xml:space="preserve"> the information</w:t>
            </w:r>
            <w:r>
              <w:t xml:space="preserve"> that you have created for the ‘OH&amp;S in the Workplace’ booklet to produce</w:t>
            </w:r>
            <w:r w:rsidR="00FB3E77">
              <w:t xml:space="preserve"> a POSTER for the </w:t>
            </w:r>
            <w:r>
              <w:t>class</w:t>
            </w:r>
            <w:r w:rsidR="00FB3E77">
              <w:t>room. It needs to be attractive and eye catching. Produce one co</w:t>
            </w:r>
            <w:r w:rsidR="00D17B69">
              <w:t>py for the classroom.</w:t>
            </w:r>
          </w:p>
          <w:p w:rsidR="00401256" w:rsidRPr="00D96A4C" w:rsidRDefault="001A42DC" w:rsidP="00D96A4C">
            <w:pPr>
              <w:pStyle w:val="ListParagraph"/>
              <w:numPr>
                <w:ilvl w:val="0"/>
                <w:numId w:val="4"/>
              </w:numPr>
              <w:spacing w:line="360" w:lineRule="auto"/>
              <w:rPr>
                <w:rFonts w:ascii="Arial" w:hAnsi="Arial" w:cs="Arial"/>
                <w:sz w:val="20"/>
                <w:szCs w:val="20"/>
              </w:rPr>
            </w:pPr>
            <w:r w:rsidRPr="0024002D">
              <w:t xml:space="preserve">Using the </w:t>
            </w:r>
            <w:r w:rsidR="00612092" w:rsidRPr="0024002D">
              <w:t>memorandum received complete the task</w:t>
            </w:r>
            <w:r w:rsidR="00201EC6">
              <w:t xml:space="preserve">. </w:t>
            </w:r>
            <w:r w:rsidR="00401256">
              <w:t xml:space="preserve"> </w:t>
            </w:r>
          </w:p>
          <w:p w:rsidR="001A42DC" w:rsidRPr="00FB66B1" w:rsidRDefault="00401256" w:rsidP="00FB66B1">
            <w:pPr>
              <w:pStyle w:val="ListParagraph"/>
              <w:numPr>
                <w:ilvl w:val="0"/>
                <w:numId w:val="4"/>
              </w:numPr>
              <w:spacing w:line="360" w:lineRule="auto"/>
              <w:rPr>
                <w:rFonts w:ascii="Arial" w:hAnsi="Arial" w:cs="Arial"/>
                <w:sz w:val="20"/>
                <w:szCs w:val="20"/>
              </w:rPr>
            </w:pPr>
            <w:r>
              <w:t xml:space="preserve">Send a copy of </w:t>
            </w:r>
            <w:r w:rsidR="00D96A4C">
              <w:t xml:space="preserve">the </w:t>
            </w:r>
            <w:r>
              <w:t xml:space="preserve">work </w:t>
            </w:r>
            <w:r w:rsidR="00D96A4C">
              <w:t xml:space="preserve">you have completed with your colleague </w:t>
            </w:r>
            <w:r>
              <w:t>as an email attachment to your superviso</w:t>
            </w:r>
            <w:r w:rsidR="00FB66B1">
              <w:t>r.</w:t>
            </w:r>
          </w:p>
        </w:tc>
      </w:tr>
    </w:tbl>
    <w:p w:rsidR="001A42DC" w:rsidRDefault="001A42DC">
      <w:pPr>
        <w:rPr>
          <w:rFonts w:ascii="Arial" w:hAnsi="Arial" w:cs="Arial"/>
          <w:sz w:val="22"/>
          <w:szCs w:val="22"/>
        </w:rPr>
      </w:pPr>
      <w:r>
        <w:rPr>
          <w:rFonts w:ascii="Arial" w:hAnsi="Arial" w:cs="Arial"/>
          <w:sz w:val="22"/>
          <w:szCs w:val="22"/>
        </w:rPr>
        <w:br w:type="page"/>
      </w:r>
    </w:p>
    <w:p w:rsidR="001A42DC" w:rsidRDefault="001A42DC" w:rsidP="001A42DC">
      <w:pPr>
        <w:tabs>
          <w:tab w:val="right" w:pos="8222"/>
        </w:tabs>
      </w:pPr>
      <w:r>
        <w:t xml:space="preserve">  </w:t>
      </w:r>
      <w:r w:rsidR="00BE753F">
        <w:rPr>
          <w:noProof/>
          <w:lang w:val="en-AU" w:eastAsia="en-AU"/>
        </w:rPr>
        <w:drawing>
          <wp:inline distT="0" distB="0" distL="0" distR="0">
            <wp:extent cx="1581150" cy="1019175"/>
            <wp:effectExtent l="19050" t="0" r="0" b="0"/>
            <wp:docPr id="1" name="Picture 2" descr="..\..\My Documents\My Pictures\logo_siz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y Documents\My Pictures\logo_size6.jpg"/>
                    <pic:cNvPicPr>
                      <a:picLocks noChangeAspect="1" noChangeArrowheads="1"/>
                    </pic:cNvPicPr>
                  </pic:nvPicPr>
                  <pic:blipFill>
                    <a:blip r:embed="rId8" cstate="print"/>
                    <a:srcRect/>
                    <a:stretch>
                      <a:fillRect/>
                    </a:stretch>
                  </pic:blipFill>
                  <pic:spPr bwMode="auto">
                    <a:xfrm>
                      <a:off x="0" y="0"/>
                      <a:ext cx="1581150" cy="1019175"/>
                    </a:xfrm>
                    <a:prstGeom prst="rect">
                      <a:avLst/>
                    </a:prstGeom>
                    <a:noFill/>
                    <a:ln w="9525">
                      <a:noFill/>
                      <a:miter lim="800000"/>
                      <a:headEnd/>
                      <a:tailEnd/>
                    </a:ln>
                  </pic:spPr>
                </pic:pic>
              </a:graphicData>
            </a:graphic>
          </wp:inline>
        </w:drawing>
      </w:r>
      <w:r>
        <w:tab/>
      </w:r>
      <w:r>
        <w:rPr>
          <w:b/>
          <w:sz w:val="40"/>
        </w:rPr>
        <w:t>Memorandum</w:t>
      </w:r>
    </w:p>
    <w:p w:rsidR="001A42DC" w:rsidRDefault="001A42DC" w:rsidP="001A42DC">
      <w:pPr>
        <w:tabs>
          <w:tab w:val="right" w:pos="8222"/>
        </w:tabs>
      </w:pPr>
    </w:p>
    <w:p w:rsidR="001A42DC" w:rsidRDefault="001A42DC" w:rsidP="001A42DC">
      <w:pPr>
        <w:tabs>
          <w:tab w:val="right" w:pos="8222"/>
        </w:tabs>
      </w:pPr>
    </w:p>
    <w:tbl>
      <w:tblPr>
        <w:tblW w:w="0" w:type="auto"/>
        <w:tblLayout w:type="fixed"/>
        <w:tblLook w:val="0000"/>
      </w:tblPr>
      <w:tblGrid>
        <w:gridCol w:w="1728"/>
        <w:gridCol w:w="6602"/>
      </w:tblGrid>
      <w:tr w:rsidR="001A42DC" w:rsidTr="00883C27">
        <w:tblPrEx>
          <w:tblCellMar>
            <w:top w:w="0" w:type="dxa"/>
            <w:bottom w:w="0" w:type="dxa"/>
          </w:tblCellMar>
        </w:tblPrEx>
        <w:tc>
          <w:tcPr>
            <w:tcW w:w="1728" w:type="dxa"/>
            <w:vAlign w:val="center"/>
          </w:tcPr>
          <w:p w:rsidR="001A42DC" w:rsidRDefault="001A42DC" w:rsidP="001147B9">
            <w:pPr>
              <w:pStyle w:val="Header"/>
              <w:tabs>
                <w:tab w:val="right" w:pos="8222"/>
              </w:tabs>
              <w:spacing w:after="80"/>
              <w:rPr>
                <w:rFonts w:ascii="Arial Black" w:hAnsi="Arial Black"/>
              </w:rPr>
            </w:pPr>
            <w:r>
              <w:rPr>
                <w:rFonts w:ascii="Arial Black" w:hAnsi="Arial Black"/>
              </w:rPr>
              <w:t>To</w:t>
            </w:r>
          </w:p>
        </w:tc>
        <w:tc>
          <w:tcPr>
            <w:tcW w:w="6602" w:type="dxa"/>
            <w:vAlign w:val="center"/>
          </w:tcPr>
          <w:p w:rsidR="001A42DC" w:rsidRDefault="001A42DC" w:rsidP="001147B9">
            <w:pPr>
              <w:tabs>
                <w:tab w:val="right" w:pos="8222"/>
              </w:tabs>
              <w:spacing w:after="80"/>
            </w:pPr>
            <w:r>
              <w:t>Administration Assistant</w:t>
            </w:r>
          </w:p>
        </w:tc>
      </w:tr>
      <w:tr w:rsidR="001A42DC" w:rsidTr="00883C27">
        <w:tblPrEx>
          <w:tblCellMar>
            <w:top w:w="0" w:type="dxa"/>
            <w:bottom w:w="0" w:type="dxa"/>
          </w:tblCellMar>
        </w:tblPrEx>
        <w:tc>
          <w:tcPr>
            <w:tcW w:w="1728" w:type="dxa"/>
            <w:vAlign w:val="center"/>
          </w:tcPr>
          <w:p w:rsidR="001A42DC" w:rsidRDefault="001A42DC" w:rsidP="001147B9">
            <w:pPr>
              <w:pStyle w:val="Header"/>
              <w:tabs>
                <w:tab w:val="right" w:pos="8222"/>
              </w:tabs>
              <w:spacing w:after="80"/>
              <w:rPr>
                <w:rFonts w:ascii="Arial Black" w:hAnsi="Arial Black"/>
              </w:rPr>
            </w:pPr>
            <w:r>
              <w:rPr>
                <w:rFonts w:ascii="Arial Black" w:hAnsi="Arial Black"/>
              </w:rPr>
              <w:t>From</w:t>
            </w:r>
          </w:p>
        </w:tc>
        <w:tc>
          <w:tcPr>
            <w:tcW w:w="6602" w:type="dxa"/>
            <w:vAlign w:val="center"/>
          </w:tcPr>
          <w:p w:rsidR="001A42DC" w:rsidRDefault="00883C27" w:rsidP="001147B9">
            <w:pPr>
              <w:tabs>
                <w:tab w:val="right" w:pos="8222"/>
              </w:tabs>
              <w:spacing w:after="80"/>
            </w:pPr>
            <w:r>
              <w:t>Administration Manager (Class teacher)</w:t>
            </w:r>
          </w:p>
        </w:tc>
      </w:tr>
      <w:tr w:rsidR="001A42DC" w:rsidTr="00883C27">
        <w:tblPrEx>
          <w:tblCellMar>
            <w:top w:w="0" w:type="dxa"/>
            <w:bottom w:w="0" w:type="dxa"/>
          </w:tblCellMar>
        </w:tblPrEx>
        <w:tc>
          <w:tcPr>
            <w:tcW w:w="1728" w:type="dxa"/>
            <w:vAlign w:val="center"/>
          </w:tcPr>
          <w:p w:rsidR="001A42DC" w:rsidRDefault="001A42DC" w:rsidP="001147B9">
            <w:pPr>
              <w:tabs>
                <w:tab w:val="right" w:pos="8222"/>
              </w:tabs>
              <w:spacing w:after="80"/>
              <w:rPr>
                <w:rFonts w:ascii="Arial Black" w:hAnsi="Arial Black"/>
              </w:rPr>
            </w:pPr>
            <w:r>
              <w:rPr>
                <w:rFonts w:ascii="Arial Black" w:hAnsi="Arial Black"/>
              </w:rPr>
              <w:t>Date</w:t>
            </w:r>
          </w:p>
        </w:tc>
        <w:tc>
          <w:tcPr>
            <w:tcW w:w="6602" w:type="dxa"/>
            <w:vAlign w:val="center"/>
          </w:tcPr>
          <w:p w:rsidR="001A42DC" w:rsidRDefault="001A42DC" w:rsidP="001147B9">
            <w:pPr>
              <w:tabs>
                <w:tab w:val="right" w:pos="8222"/>
              </w:tabs>
              <w:spacing w:after="80"/>
            </w:pPr>
            <w:fldSimple w:instr=" TIME \@ &quot;d MMMM yyyy&quot; ">
              <w:r w:rsidR="00BE753F">
                <w:rPr>
                  <w:noProof/>
                </w:rPr>
                <w:t>13 August 2010</w:t>
              </w:r>
            </w:fldSimple>
          </w:p>
        </w:tc>
      </w:tr>
      <w:tr w:rsidR="001A42DC" w:rsidTr="00883C27">
        <w:tblPrEx>
          <w:tblCellMar>
            <w:top w:w="0" w:type="dxa"/>
            <w:bottom w:w="0" w:type="dxa"/>
          </w:tblCellMar>
        </w:tblPrEx>
        <w:tc>
          <w:tcPr>
            <w:tcW w:w="1728" w:type="dxa"/>
            <w:vAlign w:val="center"/>
          </w:tcPr>
          <w:p w:rsidR="001A42DC" w:rsidRDefault="001A42DC" w:rsidP="001147B9">
            <w:pPr>
              <w:tabs>
                <w:tab w:val="right" w:pos="8222"/>
              </w:tabs>
              <w:spacing w:after="80"/>
              <w:rPr>
                <w:rFonts w:ascii="Arial Black" w:hAnsi="Arial Black"/>
              </w:rPr>
            </w:pPr>
            <w:r>
              <w:rPr>
                <w:rFonts w:ascii="Arial Black" w:hAnsi="Arial Black"/>
              </w:rPr>
              <w:t>Subject</w:t>
            </w:r>
          </w:p>
        </w:tc>
        <w:tc>
          <w:tcPr>
            <w:tcW w:w="6602" w:type="dxa"/>
            <w:vAlign w:val="center"/>
          </w:tcPr>
          <w:p w:rsidR="001A42DC" w:rsidRDefault="001A42DC" w:rsidP="001147B9">
            <w:pPr>
              <w:tabs>
                <w:tab w:val="right" w:pos="8222"/>
              </w:tabs>
              <w:spacing w:after="80"/>
              <w:rPr>
                <w:b/>
              </w:rPr>
            </w:pPr>
            <w:r>
              <w:rPr>
                <w:b/>
              </w:rPr>
              <w:t>Seminar confirmation</w:t>
            </w:r>
          </w:p>
        </w:tc>
      </w:tr>
    </w:tbl>
    <w:p w:rsidR="001A42DC" w:rsidRDefault="001A42DC" w:rsidP="001A42DC">
      <w:pPr>
        <w:tabs>
          <w:tab w:val="right" w:pos="8222"/>
        </w:tabs>
      </w:pPr>
    </w:p>
    <w:p w:rsidR="001A42DC" w:rsidRDefault="001A42DC" w:rsidP="001A42DC">
      <w:pPr>
        <w:tabs>
          <w:tab w:val="right" w:pos="8222"/>
        </w:tabs>
      </w:pPr>
    </w:p>
    <w:p w:rsidR="001A42DC" w:rsidRPr="007A1924" w:rsidRDefault="008D17AA" w:rsidP="00883C27">
      <w:pPr>
        <w:pStyle w:val="Header"/>
        <w:spacing w:line="360" w:lineRule="auto"/>
      </w:pPr>
      <w:r w:rsidRPr="007A1924">
        <w:t>We have been asked to notify new staff of the induction for new personnel next month. The induction program is called ‘Working with us’</w:t>
      </w:r>
      <w:r w:rsidR="00612092" w:rsidRPr="007A1924">
        <w:t xml:space="preserve"> and will focus on OH&amp;S in the Workplace</w:t>
      </w:r>
      <w:r w:rsidRPr="007A1924">
        <w:t xml:space="preserve">.  </w:t>
      </w:r>
    </w:p>
    <w:p w:rsidR="008D17AA" w:rsidRPr="007A1924" w:rsidRDefault="008D17AA" w:rsidP="00883C27">
      <w:pPr>
        <w:pStyle w:val="Header"/>
        <w:spacing w:line="360" w:lineRule="auto"/>
      </w:pPr>
    </w:p>
    <w:p w:rsidR="001A42DC" w:rsidRDefault="00612092" w:rsidP="00883C27">
      <w:pPr>
        <w:pStyle w:val="Header"/>
        <w:spacing w:line="360" w:lineRule="auto"/>
      </w:pPr>
      <w:r w:rsidRPr="007A1924">
        <w:t>The program will run on the 20</w:t>
      </w:r>
      <w:r w:rsidRPr="007A1924">
        <w:rPr>
          <w:vertAlign w:val="superscript"/>
        </w:rPr>
        <w:t>th</w:t>
      </w:r>
      <w:r w:rsidRPr="007A1924">
        <w:t xml:space="preserve"> of next month and will run from 9- 11am. The venue </w:t>
      </w:r>
      <w:r w:rsidR="00A12640">
        <w:t>will be in the Conference Room here at Swaggies Head Office</w:t>
      </w:r>
      <w:r w:rsidRPr="007A1924">
        <w:t>. New staff will need to bring their copy of the OH&amp;S in the Workplace package with them.</w:t>
      </w:r>
    </w:p>
    <w:p w:rsidR="00A12640" w:rsidRPr="007A1924" w:rsidRDefault="00A12640" w:rsidP="00883C27">
      <w:pPr>
        <w:pStyle w:val="Header"/>
        <w:spacing w:line="360" w:lineRule="auto"/>
      </w:pPr>
    </w:p>
    <w:p w:rsidR="00883C27" w:rsidRDefault="00883C27" w:rsidP="00883C27">
      <w:pPr>
        <w:pStyle w:val="Header"/>
        <w:spacing w:line="360" w:lineRule="auto"/>
      </w:pPr>
      <w:r>
        <w:t xml:space="preserve">Use the draft copy of the letter from your supervisor to type a new letter advising one of the new employees </w:t>
      </w:r>
      <w:r w:rsidR="00612092" w:rsidRPr="007A1924">
        <w:t>of the OH&amp;S in the Workplace program.</w:t>
      </w:r>
      <w:r>
        <w:t xml:space="preserve">  The letter will be advising them of </w:t>
      </w:r>
      <w:r w:rsidR="001A42DC" w:rsidRPr="007A1924">
        <w:t xml:space="preserve">the date, </w:t>
      </w:r>
      <w:r>
        <w:t>venue and the times of the induction program.  New employees details can be located in:</w:t>
      </w:r>
    </w:p>
    <w:p w:rsidR="001A42DC" w:rsidRPr="00435CBD" w:rsidRDefault="00883C27" w:rsidP="00883C27">
      <w:pPr>
        <w:pStyle w:val="Header"/>
        <w:spacing w:line="360" w:lineRule="auto"/>
      </w:pPr>
      <w:r w:rsidRPr="00883C27">
        <w:rPr>
          <w:i/>
        </w:rPr>
        <w:t xml:space="preserve">Public&gt;Swaggies&gt;Classroom Setup&gt;HR Department&gt;Employees&gt; </w:t>
      </w:r>
      <w:r w:rsidRPr="00435CBD">
        <w:t>folder.</w:t>
      </w:r>
    </w:p>
    <w:p w:rsidR="00435CBD" w:rsidRPr="00435CBD" w:rsidRDefault="00435CBD" w:rsidP="00883C27">
      <w:pPr>
        <w:pStyle w:val="Header"/>
        <w:spacing w:line="360" w:lineRule="auto"/>
      </w:pPr>
    </w:p>
    <w:p w:rsidR="00435CBD" w:rsidRPr="00435CBD" w:rsidRDefault="00435CBD" w:rsidP="00883C27">
      <w:pPr>
        <w:pStyle w:val="Header"/>
        <w:spacing w:line="360" w:lineRule="auto"/>
      </w:pPr>
      <w:r>
        <w:t>The letterhead for your document can be located in:</w:t>
      </w:r>
    </w:p>
    <w:p w:rsidR="00435CBD" w:rsidRDefault="00435CBD" w:rsidP="00435CBD">
      <w:pPr>
        <w:pStyle w:val="Header"/>
        <w:spacing w:line="360" w:lineRule="auto"/>
      </w:pPr>
      <w:r w:rsidRPr="00883C27">
        <w:rPr>
          <w:i/>
        </w:rPr>
        <w:t>Public&gt;Swaggies&gt;Classroom Setup</w:t>
      </w:r>
      <w:r>
        <w:rPr>
          <w:i/>
        </w:rPr>
        <w:t xml:space="preserve">&gt;General Stationary </w:t>
      </w:r>
      <w:r w:rsidRPr="00435CBD">
        <w:t>folder.</w:t>
      </w:r>
    </w:p>
    <w:p w:rsidR="00A8100A" w:rsidRDefault="00A8100A" w:rsidP="00435CBD">
      <w:pPr>
        <w:pStyle w:val="Header"/>
        <w:spacing w:line="360" w:lineRule="auto"/>
      </w:pPr>
    </w:p>
    <w:p w:rsidR="00A8100A" w:rsidRPr="00435CBD" w:rsidRDefault="00A8100A" w:rsidP="00435CBD">
      <w:pPr>
        <w:pStyle w:val="Header"/>
        <w:spacing w:line="360" w:lineRule="auto"/>
      </w:pPr>
      <w:r>
        <w:t xml:space="preserve">You will need to refer to the style guidelines for business letters in the Swaggies Policy and Procedures Manual. </w:t>
      </w:r>
    </w:p>
    <w:p w:rsidR="00883C27" w:rsidRPr="007A1924" w:rsidRDefault="00883C27" w:rsidP="00883C27">
      <w:pPr>
        <w:pStyle w:val="Header"/>
        <w:spacing w:line="360" w:lineRule="auto"/>
      </w:pPr>
    </w:p>
    <w:p w:rsidR="000209E1" w:rsidRDefault="001A42DC" w:rsidP="00883C27">
      <w:pPr>
        <w:pStyle w:val="Header"/>
        <w:spacing w:line="360" w:lineRule="auto"/>
      </w:pPr>
      <w:r>
        <w:t xml:space="preserve">Proofread the letter. Save the letter to </w:t>
      </w:r>
      <w:r w:rsidR="007A1924">
        <w:t>your personal folder</w:t>
      </w:r>
      <w:r>
        <w:t xml:space="preserve"> as </w:t>
      </w:r>
      <w:r w:rsidR="005835C6">
        <w:rPr>
          <w:b/>
          <w:bCs/>
        </w:rPr>
        <w:t>semletter</w:t>
      </w:r>
      <w:r w:rsidR="005835C6">
        <w:rPr>
          <w:b/>
          <w:bCs/>
        </w:rPr>
        <w:noBreakHyphen/>
        <w:t>yourname</w:t>
      </w:r>
      <w:r>
        <w:rPr>
          <w:b/>
          <w:bCs/>
        </w:rPr>
        <w:t>.doc</w:t>
      </w:r>
      <w:r>
        <w:t>.</w:t>
      </w:r>
    </w:p>
    <w:p w:rsidR="001A42DC" w:rsidRDefault="001A42DC" w:rsidP="00883C27">
      <w:pPr>
        <w:pStyle w:val="Header"/>
        <w:spacing w:line="360" w:lineRule="auto"/>
      </w:pPr>
    </w:p>
    <w:p w:rsidR="001A42DC" w:rsidRDefault="001A42DC" w:rsidP="00883C27">
      <w:pPr>
        <w:pStyle w:val="Header"/>
        <w:spacing w:line="360" w:lineRule="auto"/>
      </w:pPr>
    </w:p>
    <w:p w:rsidR="001A42DC" w:rsidRDefault="001A42DC" w:rsidP="00883C27">
      <w:pPr>
        <w:pStyle w:val="Header"/>
        <w:spacing w:line="360" w:lineRule="auto"/>
      </w:pPr>
    </w:p>
    <w:p w:rsidR="001A42DC" w:rsidRDefault="001A42DC" w:rsidP="001A42DC"/>
    <w:p w:rsidR="00A65AEB" w:rsidRDefault="00A65AEB" w:rsidP="007E013D">
      <w:pPr>
        <w:rPr>
          <w:rFonts w:ascii="Arial" w:hAnsi="Arial" w:cs="Arial"/>
          <w:sz w:val="22"/>
          <w:szCs w:val="22"/>
        </w:rPr>
      </w:pPr>
    </w:p>
    <w:p w:rsidR="00A65AEB" w:rsidRDefault="00A65AEB" w:rsidP="007E013D">
      <w:pPr>
        <w:rPr>
          <w:rFonts w:ascii="Arial" w:hAnsi="Arial" w:cs="Arial"/>
          <w:sz w:val="22"/>
          <w:szCs w:val="22"/>
        </w:rPr>
      </w:pPr>
    </w:p>
    <w:p w:rsidR="00A65AEB" w:rsidRDefault="00A65AEB" w:rsidP="007E013D">
      <w:pPr>
        <w:rPr>
          <w:rFonts w:ascii="Arial" w:hAnsi="Arial" w:cs="Arial"/>
          <w:sz w:val="22"/>
          <w:szCs w:val="22"/>
        </w:rPr>
      </w:pPr>
    </w:p>
    <w:p w:rsidR="00A65AEB" w:rsidRDefault="00A65AEB" w:rsidP="007E013D">
      <w:pPr>
        <w:rPr>
          <w:rFonts w:ascii="Arial" w:hAnsi="Arial" w:cs="Arial"/>
          <w:sz w:val="22"/>
          <w:szCs w:val="22"/>
        </w:rPr>
      </w:pPr>
    </w:p>
    <w:p w:rsidR="00A65AEB" w:rsidRDefault="00A65AEB" w:rsidP="007E013D">
      <w:pPr>
        <w:rPr>
          <w:rFonts w:ascii="Arial" w:hAnsi="Arial" w:cs="Arial"/>
          <w:sz w:val="22"/>
          <w:szCs w:val="22"/>
        </w:rPr>
      </w:pPr>
    </w:p>
    <w:p w:rsidR="00A65AEB" w:rsidRDefault="00A65AEB" w:rsidP="007E013D">
      <w:pPr>
        <w:rPr>
          <w:rFonts w:ascii="Arial" w:hAnsi="Arial" w:cs="Arial"/>
          <w:sz w:val="22"/>
          <w:szCs w:val="22"/>
        </w:rPr>
      </w:pPr>
    </w:p>
    <w:p w:rsidR="00A65AEB" w:rsidRDefault="00A65AEB" w:rsidP="007E013D">
      <w:pPr>
        <w:rPr>
          <w:rFonts w:ascii="Arial" w:hAnsi="Arial" w:cs="Arial"/>
          <w:sz w:val="22"/>
          <w:szCs w:val="22"/>
        </w:rPr>
      </w:pPr>
    </w:p>
    <w:p w:rsidR="00A65AEB" w:rsidRDefault="00A65AEB" w:rsidP="007E013D">
      <w:pPr>
        <w:rPr>
          <w:rFonts w:ascii="Arial" w:hAnsi="Arial" w:cs="Arial"/>
          <w:sz w:val="22"/>
          <w:szCs w:val="22"/>
        </w:rPr>
      </w:pPr>
    </w:p>
    <w:p w:rsidR="00A65AEB" w:rsidRDefault="00A65AEB" w:rsidP="00A65AEB">
      <w:pPr>
        <w:rPr>
          <w:rFonts w:ascii="Lucida Handwriting" w:hAnsi="Lucida Handwriting"/>
        </w:rPr>
      </w:pPr>
    </w:p>
    <w:p w:rsidR="00A65AEB" w:rsidRDefault="00A65AEB" w:rsidP="00A65AEB">
      <w:pPr>
        <w:rPr>
          <w:rFonts w:ascii="Lucida Handwriting" w:hAnsi="Lucida Handwriting"/>
        </w:rPr>
      </w:pPr>
      <w:r>
        <w:rPr>
          <w:rFonts w:ascii="Lucida Handwriting" w:hAnsi="Lucida Handwriting"/>
        </w:rPr>
        <w:lastRenderedPageBreak/>
        <w:t>Employee Name</w:t>
      </w:r>
    </w:p>
    <w:p w:rsidR="00A65AEB" w:rsidRDefault="00A65AEB" w:rsidP="00A65AEB">
      <w:pPr>
        <w:rPr>
          <w:rFonts w:ascii="Lucida Handwriting" w:hAnsi="Lucida Handwriting"/>
        </w:rPr>
      </w:pPr>
      <w:r>
        <w:rPr>
          <w:rFonts w:ascii="Lucida Handwriting" w:hAnsi="Lucida Handwriting"/>
        </w:rPr>
        <w:t>Address</w:t>
      </w:r>
    </w:p>
    <w:p w:rsidR="00A65AEB" w:rsidRDefault="00A65AEB" w:rsidP="00A65AEB">
      <w:pPr>
        <w:rPr>
          <w:rFonts w:ascii="Lucida Handwriting" w:hAnsi="Lucida Handwriting"/>
        </w:rPr>
      </w:pPr>
      <w:r>
        <w:rPr>
          <w:rFonts w:ascii="Lucida Handwriting" w:hAnsi="Lucida Handwriting"/>
        </w:rPr>
        <w:t>Date</w:t>
      </w:r>
    </w:p>
    <w:p w:rsidR="00A65AEB" w:rsidRDefault="00A65AEB" w:rsidP="00A65AEB">
      <w:pPr>
        <w:rPr>
          <w:rFonts w:ascii="Lucida Handwriting" w:hAnsi="Lucida Handwriting"/>
        </w:rPr>
      </w:pPr>
    </w:p>
    <w:p w:rsidR="00A65AEB" w:rsidRDefault="00A65AEB" w:rsidP="00A65AEB">
      <w:pPr>
        <w:rPr>
          <w:rFonts w:ascii="Lucida Handwriting" w:hAnsi="Lucida Handwriting"/>
        </w:rPr>
      </w:pPr>
      <w:r>
        <w:rPr>
          <w:rFonts w:ascii="Lucida Handwriting" w:hAnsi="Lucida Handwriting"/>
        </w:rPr>
        <w:t>Dear (employees name),</w:t>
      </w:r>
    </w:p>
    <w:p w:rsidR="00A65AEB" w:rsidRDefault="00A65AEB" w:rsidP="00A65AEB">
      <w:pPr>
        <w:rPr>
          <w:rFonts w:ascii="Lucida Handwriting" w:hAnsi="Lucida Handwriting"/>
        </w:rPr>
      </w:pPr>
    </w:p>
    <w:p w:rsidR="00A65AEB" w:rsidRDefault="00A65AEB" w:rsidP="00A65AEB">
      <w:pPr>
        <w:rPr>
          <w:rFonts w:ascii="Lucida Handwriting" w:hAnsi="Lucida Handwriting"/>
        </w:rPr>
      </w:pPr>
      <w:r>
        <w:rPr>
          <w:rFonts w:ascii="Lucida Handwriting" w:hAnsi="Lucida Handwriting"/>
        </w:rPr>
        <w:t xml:space="preserve">Welcome to Swaggies we are happy to have you on the team. At Swaggies we value continual workplace learninig and development. Our staff have created an induction program to assist in your transition. To our workplace.  The induction program will focus on Occupational Health and Safety in the Workpalce. Please note the folliwng details in your diary: </w:t>
      </w:r>
    </w:p>
    <w:p w:rsidR="00A65AEB" w:rsidRDefault="00A65AEB" w:rsidP="00A65AEB">
      <w:pPr>
        <w:rPr>
          <w:rFonts w:ascii="Lucida Handwriting" w:hAnsi="Lucida Handwriting"/>
        </w:rPr>
      </w:pPr>
    </w:p>
    <w:p w:rsidR="00A65AEB" w:rsidRDefault="00A65AEB" w:rsidP="00A65AEB">
      <w:pPr>
        <w:numPr>
          <w:ilvl w:val="0"/>
          <w:numId w:val="17"/>
        </w:numPr>
        <w:rPr>
          <w:rFonts w:ascii="Lucida Handwriting" w:hAnsi="Lucida Handwriting"/>
        </w:rPr>
      </w:pPr>
      <w:r>
        <w:rPr>
          <w:rFonts w:ascii="Lucida Handwriting" w:hAnsi="Lucida Handwriting"/>
        </w:rPr>
        <w:t>Date : (insert)</w:t>
      </w:r>
    </w:p>
    <w:p w:rsidR="00A65AEB" w:rsidRDefault="00A65AEB" w:rsidP="00A65AEB">
      <w:pPr>
        <w:numPr>
          <w:ilvl w:val="0"/>
          <w:numId w:val="17"/>
        </w:numPr>
        <w:rPr>
          <w:rFonts w:ascii="Lucida Handwriting" w:hAnsi="Lucida Handwriting"/>
        </w:rPr>
      </w:pPr>
      <w:r>
        <w:rPr>
          <w:rFonts w:ascii="Lucida Handwriting" w:hAnsi="Lucida Handwriting"/>
        </w:rPr>
        <w:t>Time (insert)</w:t>
      </w:r>
    </w:p>
    <w:p w:rsidR="00A65AEB" w:rsidRDefault="00A65AEB" w:rsidP="00A65AEB">
      <w:pPr>
        <w:numPr>
          <w:ilvl w:val="0"/>
          <w:numId w:val="17"/>
        </w:numPr>
        <w:rPr>
          <w:rFonts w:ascii="Lucida Handwriting" w:hAnsi="Lucida Handwriting"/>
        </w:rPr>
      </w:pPr>
      <w:r>
        <w:rPr>
          <w:rFonts w:ascii="Lucida Handwriting" w:hAnsi="Lucida Handwriting"/>
        </w:rPr>
        <w:t>Location: (insert)</w:t>
      </w:r>
    </w:p>
    <w:p w:rsidR="00A65AEB" w:rsidRDefault="00A65AEB" w:rsidP="00A65AEB">
      <w:pPr>
        <w:numPr>
          <w:ilvl w:val="0"/>
          <w:numId w:val="17"/>
        </w:numPr>
        <w:rPr>
          <w:rFonts w:ascii="Lucida Handwriting" w:hAnsi="Lucida Handwriting"/>
        </w:rPr>
      </w:pPr>
      <w:r>
        <w:rPr>
          <w:rFonts w:ascii="Lucida Handwriting" w:hAnsi="Lucida Handwriting"/>
        </w:rPr>
        <w:t xml:space="preserve">What to Bring: </w:t>
      </w:r>
    </w:p>
    <w:p w:rsidR="00A65AEB" w:rsidRDefault="00A65AEB" w:rsidP="00A65AEB">
      <w:pPr>
        <w:rPr>
          <w:rFonts w:ascii="Lucida Handwriting" w:hAnsi="Lucida Handwriting"/>
        </w:rPr>
      </w:pPr>
    </w:p>
    <w:p w:rsidR="00A65AEB" w:rsidRDefault="00A65AEB" w:rsidP="00A65AEB">
      <w:pPr>
        <w:rPr>
          <w:rFonts w:ascii="Lucida Handwriting" w:hAnsi="Lucida Handwriting"/>
        </w:rPr>
      </w:pPr>
    </w:p>
    <w:p w:rsidR="00A65AEB" w:rsidRDefault="00A65AEB" w:rsidP="00A65AEB">
      <w:pPr>
        <w:rPr>
          <w:rFonts w:ascii="Lucida Handwriting" w:hAnsi="Lucida Handwriting"/>
        </w:rPr>
      </w:pPr>
      <w:r>
        <w:rPr>
          <w:rFonts w:ascii="Lucida Handwriting" w:hAnsi="Lucida Handwriting"/>
        </w:rPr>
        <w:t>We hope you are settling in well  and are looking forward to meeting you at the Working With Us induction program. With any questions that you may have.</w:t>
      </w:r>
    </w:p>
    <w:p w:rsidR="00A65AEB" w:rsidRDefault="00A65AEB" w:rsidP="00A65AEB">
      <w:pPr>
        <w:rPr>
          <w:rFonts w:ascii="Lucida Handwriting" w:hAnsi="Lucida Handwriting"/>
        </w:rPr>
      </w:pPr>
    </w:p>
    <w:p w:rsidR="00A65AEB" w:rsidRDefault="00A65AEB" w:rsidP="00A65AEB">
      <w:pPr>
        <w:rPr>
          <w:rFonts w:ascii="Lucida Handwriting" w:hAnsi="Lucida Handwriting"/>
        </w:rPr>
      </w:pPr>
      <w:r>
        <w:rPr>
          <w:rFonts w:ascii="Lucida Handwriting" w:hAnsi="Lucida Handwriting"/>
        </w:rPr>
        <w:t>Yours  Sincerely,</w:t>
      </w:r>
    </w:p>
    <w:p w:rsidR="00A65AEB" w:rsidRDefault="00A65AEB" w:rsidP="00A65AEB">
      <w:pPr>
        <w:rPr>
          <w:rFonts w:ascii="Lucida Handwriting" w:hAnsi="Lucida Handwriting"/>
        </w:rPr>
      </w:pPr>
    </w:p>
    <w:p w:rsidR="00A65AEB" w:rsidRDefault="00A65AEB" w:rsidP="00A65AEB">
      <w:pPr>
        <w:rPr>
          <w:rFonts w:ascii="Lucida Handwriting" w:hAnsi="Lucida Handwriting"/>
        </w:rPr>
      </w:pPr>
    </w:p>
    <w:p w:rsidR="00A65AEB" w:rsidRDefault="00A65AEB" w:rsidP="00A65AEB">
      <w:pPr>
        <w:rPr>
          <w:rFonts w:ascii="Lucida Handwriting" w:hAnsi="Lucida Handwriting"/>
        </w:rPr>
      </w:pPr>
    </w:p>
    <w:p w:rsidR="00A65AEB" w:rsidRDefault="00A65AEB" w:rsidP="00A65AEB">
      <w:pPr>
        <w:rPr>
          <w:rFonts w:ascii="Lucida Handwriting" w:hAnsi="Lucida Handwriting"/>
        </w:rPr>
      </w:pPr>
      <w:r>
        <w:rPr>
          <w:rFonts w:ascii="Lucida Handwriting" w:hAnsi="Lucida Handwriting"/>
        </w:rPr>
        <w:t xml:space="preserve">Lyn Singh  </w:t>
      </w:r>
    </w:p>
    <w:p w:rsidR="00A65AEB" w:rsidRDefault="00A65AEB" w:rsidP="00A65AEB">
      <w:pPr>
        <w:rPr>
          <w:rFonts w:ascii="Lucida Handwriting" w:hAnsi="Lucida Handwriting"/>
        </w:rPr>
      </w:pPr>
      <w:r>
        <w:rPr>
          <w:rFonts w:ascii="Lucida Handwriting" w:hAnsi="Lucida Handwriting"/>
        </w:rPr>
        <w:t>Human Resource manager</w:t>
      </w:r>
    </w:p>
    <w:p w:rsidR="00A65AEB" w:rsidRDefault="00A65AEB" w:rsidP="007E013D">
      <w:pPr>
        <w:rPr>
          <w:rFonts w:ascii="Arial" w:hAnsi="Arial" w:cs="Arial"/>
          <w:sz w:val="22"/>
          <w:szCs w:val="22"/>
        </w:rPr>
      </w:pPr>
    </w:p>
    <w:p w:rsidR="002F6F13" w:rsidRPr="001E1059" w:rsidRDefault="00123A51" w:rsidP="007E013D">
      <w:pPr>
        <w:rPr>
          <w:rFonts w:ascii="Arial" w:hAnsi="Arial" w:cs="Arial"/>
          <w:sz w:val="22"/>
          <w:szCs w:val="22"/>
          <w:lang w:val="en-US"/>
        </w:rPr>
      </w:pPr>
      <w:r>
        <w:rPr>
          <w:rFonts w:ascii="Arial" w:hAnsi="Arial" w:cs="Arial"/>
          <w:sz w:val="22"/>
          <w:szCs w:val="22"/>
        </w:rPr>
        <w:br w:type="page"/>
      </w:r>
    </w:p>
    <w:p w:rsidR="00533933" w:rsidRDefault="00BE753F" w:rsidP="00533933">
      <w:pPr>
        <w:rPr>
          <w:rFonts w:ascii="Arial" w:hAnsi="Arial" w:cs="Arial"/>
          <w:sz w:val="22"/>
          <w:szCs w:val="22"/>
        </w:rPr>
      </w:pPr>
      <w:r>
        <w:rPr>
          <w:noProof/>
          <w:lang w:val="en-AU" w:eastAsia="en-AU"/>
        </w:rPr>
        <w:drawing>
          <wp:anchor distT="0" distB="0" distL="114300" distR="114300" simplePos="0" relativeHeight="251658240" behindDoc="1" locked="0" layoutInCell="1" allowOverlap="1">
            <wp:simplePos x="0" y="0"/>
            <wp:positionH relativeFrom="column">
              <wp:posOffset>4686300</wp:posOffset>
            </wp:positionH>
            <wp:positionV relativeFrom="paragraph">
              <wp:posOffset>0</wp:posOffset>
            </wp:positionV>
            <wp:extent cx="1600200" cy="555625"/>
            <wp:effectExtent l="19050" t="0" r="0" b="0"/>
            <wp:wrapTight wrapText="bothSides">
              <wp:wrapPolygon edited="0">
                <wp:start x="-257" y="0"/>
                <wp:lineTo x="-257" y="20736"/>
                <wp:lineTo x="21600" y="20736"/>
                <wp:lineTo x="21600" y="0"/>
                <wp:lineTo x="-257" y="0"/>
              </wp:wrapPolygon>
            </wp:wrapTight>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srcRect/>
                    <a:stretch>
                      <a:fillRect/>
                    </a:stretch>
                  </pic:blipFill>
                  <pic:spPr bwMode="auto">
                    <a:xfrm>
                      <a:off x="0" y="0"/>
                      <a:ext cx="1600200" cy="555625"/>
                    </a:xfrm>
                    <a:prstGeom prst="rect">
                      <a:avLst/>
                    </a:prstGeom>
                    <a:noFill/>
                    <a:ln w="9525">
                      <a:noFill/>
                      <a:miter lim="800000"/>
                      <a:headEnd/>
                      <a:tailEnd/>
                    </a:ln>
                  </pic:spPr>
                </pic:pic>
              </a:graphicData>
            </a:graphic>
          </wp:anchor>
        </w:drawing>
      </w:r>
    </w:p>
    <w:p w:rsidR="00533933" w:rsidRPr="004140B0" w:rsidRDefault="00D85BED" w:rsidP="00327B4C">
      <w:pPr>
        <w:rPr>
          <w:rFonts w:ascii="Arial" w:hAnsi="Arial" w:cs="Arial"/>
          <w:b/>
          <w:sz w:val="32"/>
          <w:szCs w:val="32"/>
        </w:rPr>
      </w:pPr>
      <w:r>
        <w:rPr>
          <w:rFonts w:ascii="Arial" w:hAnsi="Arial" w:cs="Arial"/>
          <w:b/>
          <w:sz w:val="32"/>
          <w:szCs w:val="32"/>
        </w:rPr>
        <w:t>Student Self Reflection</w:t>
      </w:r>
      <w:r w:rsidR="005A723C">
        <w:rPr>
          <w:rFonts w:ascii="Arial" w:hAnsi="Arial" w:cs="Arial"/>
          <w:b/>
          <w:sz w:val="32"/>
          <w:szCs w:val="32"/>
        </w:rPr>
        <w:t xml:space="preserve"> </w:t>
      </w:r>
      <w:r w:rsidR="008A036A">
        <w:rPr>
          <w:rFonts w:ascii="Arial" w:hAnsi="Arial" w:cs="Arial"/>
          <w:b/>
          <w:sz w:val="32"/>
          <w:szCs w:val="32"/>
        </w:rPr>
        <w:t xml:space="preserve"> </w:t>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6B438A">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Theme 1; Preparing for Work</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D85BED" w:rsidP="002A7513">
            <w:pPr>
              <w:spacing w:before="20" w:afterLines="20"/>
              <w:ind w:left="340" w:hanging="340"/>
              <w:rPr>
                <w:rFonts w:ascii="Arial" w:hAnsi="Arial" w:cs="Arial"/>
                <w:b/>
                <w:sz w:val="20"/>
                <w:szCs w:val="20"/>
              </w:rPr>
            </w:pPr>
            <w:r w:rsidRPr="00C6000B">
              <w:rPr>
                <w:rFonts w:ascii="Arial" w:hAnsi="Arial" w:cs="Arial"/>
                <w:b/>
                <w:sz w:val="20"/>
                <w:szCs w:val="20"/>
              </w:rPr>
              <w:t xml:space="preserve">During the </w:t>
            </w:r>
            <w:r>
              <w:rPr>
                <w:rFonts w:ascii="Arial" w:hAnsi="Arial" w:cs="Arial"/>
                <w:b/>
                <w:sz w:val="20"/>
                <w:szCs w:val="20"/>
              </w:rPr>
              <w:t>production of the OH &amp; S resources</w:t>
            </w:r>
            <w:r w:rsidRPr="00C6000B">
              <w:rPr>
                <w:rFonts w:ascii="Arial" w:hAnsi="Arial" w:cs="Arial"/>
                <w:b/>
                <w:sz w:val="20"/>
                <w:szCs w:val="20"/>
              </w:rPr>
              <w:t>?</w:t>
            </w:r>
          </w:p>
          <w:p w:rsidR="00D85BED" w:rsidRPr="00C6000B" w:rsidRDefault="00D85BED" w:rsidP="002A7513">
            <w:pPr>
              <w:spacing w:before="20" w:afterLines="20"/>
              <w:ind w:left="340" w:hanging="340"/>
              <w:rPr>
                <w:rFonts w:ascii="Arial" w:hAnsi="Arial" w:cs="Arial"/>
                <w:b/>
                <w:sz w:val="20"/>
                <w:szCs w:val="20"/>
              </w:rPr>
            </w:pPr>
            <w:r w:rsidRPr="00C6000B">
              <w:rPr>
                <w:rFonts w:ascii="Arial" w:hAnsi="Arial" w:cs="Arial"/>
                <w:i/>
                <w:sz w:val="20"/>
                <w:szCs w:val="20"/>
              </w:rPr>
              <w:t xml:space="preserve">(  insert a tick for ‘yes’, cross for ‘no’,  </w:t>
            </w:r>
          </w:p>
        </w:tc>
        <w:tc>
          <w:tcPr>
            <w:tcW w:w="540" w:type="dxa"/>
            <w:shd w:val="pct25" w:color="000000" w:fill="FFFFFF"/>
            <w:textDirection w:val="tbRl"/>
            <w:vAlign w:val="center"/>
          </w:tcPr>
          <w:p w:rsidR="00D85BED" w:rsidRPr="00C6000B" w:rsidRDefault="00D85BED" w:rsidP="002A7513">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9A63DC" w:rsidP="00287320">
            <w:pPr>
              <w:spacing w:before="120" w:after="120"/>
              <w:rPr>
                <w:rFonts w:ascii="Arial" w:hAnsi="Arial" w:cs="Arial"/>
                <w:sz w:val="20"/>
                <w:szCs w:val="20"/>
              </w:rPr>
            </w:pPr>
            <w:r w:rsidRPr="00327B4C">
              <w:rPr>
                <w:rFonts w:ascii="Arial" w:hAnsi="Arial" w:cs="Arial"/>
                <w:sz w:val="20"/>
                <w:szCs w:val="20"/>
              </w:rPr>
              <w:t>Did you apply relevant OH&amp;S work practices throughout the task?</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9A63DC" w:rsidP="00C617EA">
            <w:pPr>
              <w:spacing w:before="40" w:after="40"/>
              <w:rPr>
                <w:rFonts w:ascii="Arial" w:hAnsi="Arial" w:cs="Arial"/>
                <w:sz w:val="20"/>
                <w:szCs w:val="20"/>
              </w:rPr>
            </w:pPr>
            <w:r>
              <w:rPr>
                <w:rFonts w:ascii="Arial" w:hAnsi="Arial" w:cs="Arial"/>
                <w:sz w:val="20"/>
                <w:szCs w:val="20"/>
              </w:rPr>
              <w:t>Did you use appropriate software to produce you</w:t>
            </w:r>
            <w:r w:rsidR="00733090">
              <w:rPr>
                <w:rFonts w:ascii="Arial" w:hAnsi="Arial" w:cs="Arial"/>
                <w:sz w:val="20"/>
                <w:szCs w:val="20"/>
              </w:rPr>
              <w:t>r</w:t>
            </w:r>
            <w:r>
              <w:rPr>
                <w:rFonts w:ascii="Arial" w:hAnsi="Arial" w:cs="Arial"/>
                <w:sz w:val="20"/>
                <w:szCs w:val="20"/>
              </w:rPr>
              <w:t xml:space="preserve"> </w:t>
            </w:r>
            <w:r w:rsidR="00733090">
              <w:rPr>
                <w:rFonts w:ascii="Arial" w:hAnsi="Arial" w:cs="Arial"/>
                <w:sz w:val="20"/>
                <w:szCs w:val="20"/>
              </w:rPr>
              <w:t xml:space="preserve">section for the OH&amp;S in the Workplace booklet </w:t>
            </w:r>
            <w:r>
              <w:rPr>
                <w:rFonts w:ascii="Arial" w:hAnsi="Arial" w:cs="Arial"/>
                <w:sz w:val="20"/>
                <w:szCs w:val="20"/>
              </w:rPr>
              <w:t>manual</w:t>
            </w:r>
            <w:r w:rsidR="00733090">
              <w:rPr>
                <w:rFonts w:ascii="Arial" w:hAnsi="Arial" w:cs="Arial"/>
                <w:sz w:val="20"/>
                <w:szCs w:val="20"/>
              </w:rPr>
              <w:t>?</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C617EA" w:rsidRDefault="009A63DC" w:rsidP="00C6000B">
            <w:pPr>
              <w:spacing w:before="40" w:after="40"/>
              <w:ind w:left="-8"/>
              <w:rPr>
                <w:rFonts w:ascii="Arial" w:hAnsi="Arial" w:cs="Arial"/>
                <w:sz w:val="20"/>
                <w:szCs w:val="20"/>
              </w:rPr>
            </w:pPr>
            <w:r>
              <w:rPr>
                <w:rFonts w:ascii="Arial" w:hAnsi="Arial" w:cs="Arial"/>
                <w:sz w:val="20"/>
                <w:szCs w:val="20"/>
              </w:rPr>
              <w:t>Did you access the internet to obtain information including graphics for your manual?</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733090" w:rsidP="00287320">
            <w:pPr>
              <w:spacing w:before="120" w:after="120"/>
              <w:rPr>
                <w:rFonts w:ascii="Arial" w:hAnsi="Arial" w:cs="Arial"/>
                <w:sz w:val="20"/>
                <w:szCs w:val="20"/>
              </w:rPr>
            </w:pPr>
            <w:r>
              <w:rPr>
                <w:rFonts w:ascii="Arial" w:hAnsi="Arial" w:cs="Arial"/>
                <w:sz w:val="20"/>
                <w:szCs w:val="20"/>
              </w:rPr>
              <w:t>Does your poster communicate the required information for the targeted audience?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F06DC6" w:rsidP="00287320">
            <w:pPr>
              <w:spacing w:before="120" w:after="120"/>
              <w:rPr>
                <w:rFonts w:ascii="Arial" w:hAnsi="Arial" w:cs="Arial"/>
                <w:sz w:val="20"/>
                <w:szCs w:val="20"/>
              </w:rPr>
            </w:pPr>
            <w:r>
              <w:rPr>
                <w:rFonts w:ascii="Arial" w:hAnsi="Arial" w:cs="Arial"/>
                <w:sz w:val="20"/>
                <w:szCs w:val="20"/>
              </w:rPr>
              <w:t>Did you refer to the style guidelines for business letters in the Swaggies Policy and Procedures Manual?</w:t>
            </w:r>
          </w:p>
        </w:tc>
        <w:tc>
          <w:tcPr>
            <w:tcW w:w="540" w:type="dxa"/>
          </w:tcPr>
          <w:p w:rsidR="00D85BED" w:rsidRPr="00327B4C" w:rsidRDefault="00D85BED" w:rsidP="00287320">
            <w:pPr>
              <w:spacing w:before="120" w:after="120"/>
              <w:rPr>
                <w:rFonts w:ascii="Arial" w:hAnsi="Arial" w:cs="Arial"/>
                <w:sz w:val="20"/>
                <w:szCs w:val="20"/>
              </w:rPr>
            </w:pPr>
          </w:p>
        </w:tc>
      </w:tr>
      <w:tr w:rsidR="00F06DC6" w:rsidRPr="00327B4C" w:rsidTr="00D85BED">
        <w:tblPrEx>
          <w:tblBorders>
            <w:top w:val="single" w:sz="4" w:space="0" w:color="auto"/>
            <w:left w:val="single" w:sz="4" w:space="0" w:color="auto"/>
            <w:bottom w:val="single" w:sz="4" w:space="0" w:color="auto"/>
          </w:tblBorders>
        </w:tblPrEx>
        <w:tc>
          <w:tcPr>
            <w:tcW w:w="8280" w:type="dxa"/>
          </w:tcPr>
          <w:p w:rsidR="00F06DC6" w:rsidRDefault="00F06DC6" w:rsidP="00287320">
            <w:pPr>
              <w:spacing w:before="120" w:after="120"/>
              <w:rPr>
                <w:rFonts w:ascii="Arial" w:hAnsi="Arial" w:cs="Arial"/>
                <w:sz w:val="20"/>
                <w:szCs w:val="20"/>
              </w:rPr>
            </w:pPr>
            <w:r>
              <w:rPr>
                <w:rFonts w:ascii="Arial" w:hAnsi="Arial" w:cs="Arial"/>
                <w:sz w:val="20"/>
                <w:szCs w:val="20"/>
              </w:rPr>
              <w:t>Have you proof read and edited the letter to be sent to the new employee?</w:t>
            </w:r>
          </w:p>
        </w:tc>
        <w:tc>
          <w:tcPr>
            <w:tcW w:w="540" w:type="dxa"/>
          </w:tcPr>
          <w:p w:rsidR="00F06DC6" w:rsidRPr="00327B4C" w:rsidRDefault="00F06DC6" w:rsidP="00287320">
            <w:pPr>
              <w:spacing w:before="120" w:after="120"/>
              <w:rPr>
                <w:rFonts w:ascii="Arial" w:hAnsi="Arial" w:cs="Arial"/>
                <w:sz w:val="20"/>
                <w:szCs w:val="20"/>
              </w:rPr>
            </w:pPr>
          </w:p>
        </w:tc>
      </w:tr>
      <w:tr w:rsidR="00733090" w:rsidRPr="00327B4C" w:rsidTr="00D85BED">
        <w:tblPrEx>
          <w:tblBorders>
            <w:top w:val="single" w:sz="4" w:space="0" w:color="auto"/>
            <w:left w:val="single" w:sz="4" w:space="0" w:color="auto"/>
            <w:bottom w:val="single" w:sz="4" w:space="0" w:color="auto"/>
          </w:tblBorders>
        </w:tblPrEx>
        <w:tc>
          <w:tcPr>
            <w:tcW w:w="8280" w:type="dxa"/>
          </w:tcPr>
          <w:p w:rsidR="00733090" w:rsidRPr="00327B4C" w:rsidRDefault="009076AB" w:rsidP="00154F44">
            <w:pPr>
              <w:spacing w:before="120" w:after="120"/>
              <w:rPr>
                <w:rFonts w:ascii="Arial" w:hAnsi="Arial" w:cs="Arial"/>
                <w:sz w:val="20"/>
                <w:szCs w:val="20"/>
              </w:rPr>
            </w:pPr>
            <w:r>
              <w:rPr>
                <w:rFonts w:ascii="Arial" w:hAnsi="Arial" w:cs="Arial"/>
                <w:sz w:val="20"/>
                <w:szCs w:val="20"/>
              </w:rPr>
              <w:t>Has your teacher received the email attachments requested?</w:t>
            </w:r>
            <w:r w:rsidR="00733090">
              <w:rPr>
                <w:rFonts w:ascii="Arial" w:hAnsi="Arial" w:cs="Arial"/>
                <w:sz w:val="20"/>
                <w:szCs w:val="20"/>
              </w:rPr>
              <w:t xml:space="preserve"> </w:t>
            </w:r>
          </w:p>
        </w:tc>
        <w:tc>
          <w:tcPr>
            <w:tcW w:w="540" w:type="dxa"/>
          </w:tcPr>
          <w:p w:rsidR="00733090" w:rsidRPr="00327B4C" w:rsidRDefault="00733090" w:rsidP="00287320">
            <w:pPr>
              <w:spacing w:before="120" w:after="120"/>
              <w:rPr>
                <w:rFonts w:ascii="Arial" w:hAnsi="Arial" w:cs="Arial"/>
                <w:sz w:val="20"/>
                <w:szCs w:val="20"/>
              </w:rPr>
            </w:pPr>
          </w:p>
        </w:tc>
      </w:tr>
      <w:tr w:rsidR="00733090" w:rsidRPr="00327B4C" w:rsidTr="00D85BED">
        <w:tblPrEx>
          <w:tblBorders>
            <w:top w:val="single" w:sz="4" w:space="0" w:color="auto"/>
            <w:left w:val="single" w:sz="4" w:space="0" w:color="auto"/>
            <w:bottom w:val="single" w:sz="4" w:space="0" w:color="auto"/>
          </w:tblBorders>
        </w:tblPrEx>
        <w:tc>
          <w:tcPr>
            <w:tcW w:w="8280" w:type="dxa"/>
          </w:tcPr>
          <w:p w:rsidR="00733090" w:rsidRPr="00327B4C" w:rsidRDefault="00733090" w:rsidP="00287320">
            <w:pPr>
              <w:spacing w:before="120" w:after="120"/>
              <w:rPr>
                <w:rFonts w:ascii="Arial" w:hAnsi="Arial" w:cs="Arial"/>
                <w:sz w:val="20"/>
                <w:szCs w:val="20"/>
              </w:rPr>
            </w:pPr>
            <w:r>
              <w:rPr>
                <w:rFonts w:ascii="Arial" w:hAnsi="Arial" w:cs="Arial"/>
                <w:sz w:val="20"/>
                <w:szCs w:val="20"/>
              </w:rPr>
              <w:t>Have y</w:t>
            </w:r>
            <w:r w:rsidR="00F60D87">
              <w:rPr>
                <w:rFonts w:ascii="Arial" w:hAnsi="Arial" w:cs="Arial"/>
                <w:sz w:val="20"/>
                <w:szCs w:val="20"/>
              </w:rPr>
              <w:t xml:space="preserve">ou saved a copy </w:t>
            </w:r>
            <w:r w:rsidR="009076AB">
              <w:rPr>
                <w:rFonts w:ascii="Arial" w:hAnsi="Arial" w:cs="Arial"/>
                <w:sz w:val="20"/>
                <w:szCs w:val="20"/>
              </w:rPr>
              <w:t>of your work</w:t>
            </w:r>
            <w:r w:rsidR="00F60D87">
              <w:rPr>
                <w:rFonts w:ascii="Arial" w:hAnsi="Arial" w:cs="Arial"/>
                <w:sz w:val="20"/>
                <w:szCs w:val="20"/>
              </w:rPr>
              <w:t xml:space="preserve"> in your personal file</w:t>
            </w:r>
            <w:r>
              <w:rPr>
                <w:rFonts w:ascii="Arial" w:hAnsi="Arial" w:cs="Arial"/>
                <w:sz w:val="20"/>
                <w:szCs w:val="20"/>
              </w:rPr>
              <w:t>?</w:t>
            </w:r>
            <w:r w:rsidR="009734C0">
              <w:rPr>
                <w:rFonts w:ascii="Arial" w:hAnsi="Arial" w:cs="Arial"/>
                <w:sz w:val="20"/>
                <w:szCs w:val="20"/>
              </w:rPr>
              <w:t xml:space="preserve"> (Show your teacher)</w:t>
            </w:r>
          </w:p>
        </w:tc>
        <w:tc>
          <w:tcPr>
            <w:tcW w:w="540" w:type="dxa"/>
          </w:tcPr>
          <w:p w:rsidR="00733090" w:rsidRPr="00327B4C" w:rsidRDefault="00733090" w:rsidP="00287320">
            <w:pPr>
              <w:spacing w:before="120" w:after="120"/>
              <w:rPr>
                <w:rFonts w:ascii="Arial" w:hAnsi="Arial" w:cs="Arial"/>
                <w:sz w:val="20"/>
                <w:szCs w:val="20"/>
              </w:rPr>
            </w:pPr>
          </w:p>
        </w:tc>
      </w:tr>
      <w:tr w:rsidR="00272A9F" w:rsidRPr="00327B4C" w:rsidTr="00D85BED">
        <w:tblPrEx>
          <w:tblBorders>
            <w:top w:val="single" w:sz="4" w:space="0" w:color="auto"/>
            <w:left w:val="single" w:sz="4" w:space="0" w:color="auto"/>
            <w:bottom w:val="single" w:sz="4" w:space="0" w:color="auto"/>
          </w:tblBorders>
        </w:tblPrEx>
        <w:tc>
          <w:tcPr>
            <w:tcW w:w="8280" w:type="dxa"/>
          </w:tcPr>
          <w:p w:rsidR="00272A9F" w:rsidRDefault="00272A9F" w:rsidP="00287320">
            <w:pPr>
              <w:spacing w:before="120" w:after="120"/>
              <w:rPr>
                <w:rFonts w:ascii="Arial" w:hAnsi="Arial" w:cs="Arial"/>
                <w:sz w:val="20"/>
                <w:szCs w:val="20"/>
              </w:rPr>
            </w:pPr>
            <w:r>
              <w:rPr>
                <w:rFonts w:ascii="Arial" w:hAnsi="Arial" w:cs="Arial"/>
                <w:sz w:val="20"/>
                <w:szCs w:val="20"/>
              </w:rPr>
              <w:t xml:space="preserve">Did you apply the appropriate touch typing technique? </w:t>
            </w:r>
          </w:p>
        </w:tc>
        <w:tc>
          <w:tcPr>
            <w:tcW w:w="540" w:type="dxa"/>
          </w:tcPr>
          <w:p w:rsidR="00272A9F" w:rsidRPr="00327B4C" w:rsidRDefault="00272A9F" w:rsidP="00287320">
            <w:pPr>
              <w:spacing w:before="120" w:after="120"/>
              <w:rPr>
                <w:rFonts w:ascii="Arial" w:hAnsi="Arial" w:cs="Arial"/>
                <w:sz w:val="20"/>
                <w:szCs w:val="20"/>
              </w:rPr>
            </w:pPr>
          </w:p>
        </w:tc>
      </w:tr>
      <w:tr w:rsidR="00E34453" w:rsidRPr="00327B4C" w:rsidTr="00D85BED">
        <w:tblPrEx>
          <w:tblBorders>
            <w:top w:val="single" w:sz="4" w:space="0" w:color="auto"/>
            <w:left w:val="single" w:sz="4" w:space="0" w:color="auto"/>
            <w:bottom w:val="single" w:sz="4" w:space="0" w:color="auto"/>
          </w:tblBorders>
        </w:tblPrEx>
        <w:tc>
          <w:tcPr>
            <w:tcW w:w="8280" w:type="dxa"/>
          </w:tcPr>
          <w:p w:rsidR="00E34453" w:rsidRDefault="00E34453" w:rsidP="00287320">
            <w:pPr>
              <w:spacing w:before="120" w:after="120"/>
              <w:rPr>
                <w:rFonts w:ascii="Arial" w:hAnsi="Arial" w:cs="Arial"/>
                <w:sz w:val="20"/>
                <w:szCs w:val="20"/>
              </w:rPr>
            </w:pPr>
            <w:r>
              <w:rPr>
                <w:rFonts w:ascii="Arial" w:hAnsi="Arial" w:cs="Arial"/>
                <w:sz w:val="20"/>
                <w:szCs w:val="20"/>
              </w:rPr>
              <w:t>Did you check for any faults in the equipment that you used. If so, did you advise your teacher?</w:t>
            </w:r>
          </w:p>
        </w:tc>
        <w:tc>
          <w:tcPr>
            <w:tcW w:w="540" w:type="dxa"/>
          </w:tcPr>
          <w:p w:rsidR="00E34453" w:rsidRPr="00327B4C" w:rsidRDefault="00E34453"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Default="00CB2E9E" w:rsidP="006B438A">
            <w:pPr>
              <w:widowControl w:val="0"/>
              <w:rPr>
                <w:rFonts w:ascii="Arial" w:hAnsi="Arial" w:cs="Arial"/>
                <w:sz w:val="20"/>
                <w:szCs w:val="20"/>
              </w:rPr>
            </w:pPr>
            <w:r>
              <w:rPr>
                <w:rFonts w:ascii="Arial" w:hAnsi="Arial" w:cs="Arial"/>
                <w:sz w:val="20"/>
                <w:szCs w:val="20"/>
              </w:rPr>
              <w:t>What did you feel you did well in for this task?</w:t>
            </w:r>
          </w:p>
          <w:p w:rsidR="00CB2E9E" w:rsidRDefault="00CB2E9E" w:rsidP="006B438A">
            <w:pPr>
              <w:widowControl w:val="0"/>
              <w:rPr>
                <w:rFonts w:ascii="Arial" w:hAnsi="Arial" w:cs="Arial"/>
                <w:sz w:val="20"/>
                <w:szCs w:val="20"/>
              </w:rPr>
            </w:pPr>
          </w:p>
          <w:p w:rsidR="00CB2E9E" w:rsidRDefault="00CB2E9E" w:rsidP="006B438A">
            <w:pPr>
              <w:widowControl w:val="0"/>
              <w:rPr>
                <w:rFonts w:ascii="Arial" w:hAnsi="Arial" w:cs="Arial"/>
                <w:sz w:val="20"/>
                <w:szCs w:val="20"/>
              </w:rPr>
            </w:pPr>
          </w:p>
          <w:p w:rsidR="00CB2E9E" w:rsidRDefault="00CB2E9E" w:rsidP="006B438A">
            <w:pPr>
              <w:widowControl w:val="0"/>
              <w:rPr>
                <w:rFonts w:ascii="Arial" w:hAnsi="Arial" w:cs="Arial"/>
                <w:sz w:val="20"/>
                <w:szCs w:val="20"/>
              </w:rPr>
            </w:pPr>
          </w:p>
          <w:p w:rsidR="00CB2E9E" w:rsidRPr="00327B4C" w:rsidRDefault="00CB2E9E"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B2E9E" w:rsidP="006B438A">
            <w:pPr>
              <w:widowControl w:val="0"/>
              <w:rPr>
                <w:rFonts w:ascii="Arial" w:hAnsi="Arial" w:cs="Arial"/>
                <w:sz w:val="20"/>
                <w:szCs w:val="20"/>
              </w:rPr>
            </w:pPr>
            <w:r>
              <w:rPr>
                <w:rFonts w:ascii="Arial" w:hAnsi="Arial" w:cs="Arial"/>
                <w:sz w:val="20"/>
                <w:szCs w:val="20"/>
              </w:rPr>
              <w:t>Where do you feel you could improve?</w:t>
            </w:r>
          </w:p>
          <w:p w:rsidR="00CB2E9E" w:rsidRDefault="00CB2E9E" w:rsidP="006B438A">
            <w:pPr>
              <w:widowControl w:val="0"/>
              <w:rPr>
                <w:rFonts w:ascii="Arial" w:hAnsi="Arial" w:cs="Arial"/>
                <w:sz w:val="20"/>
                <w:szCs w:val="20"/>
              </w:rPr>
            </w:pPr>
          </w:p>
          <w:p w:rsidR="00CB2E9E" w:rsidRDefault="00CB2E9E" w:rsidP="006B438A">
            <w:pPr>
              <w:widowControl w:val="0"/>
              <w:rPr>
                <w:rFonts w:ascii="Arial" w:hAnsi="Arial" w:cs="Arial"/>
                <w:sz w:val="20"/>
                <w:szCs w:val="20"/>
              </w:rPr>
            </w:pPr>
          </w:p>
          <w:p w:rsidR="00CB2E9E" w:rsidRDefault="00CB2E9E" w:rsidP="006B438A">
            <w:pPr>
              <w:widowControl w:val="0"/>
              <w:rPr>
                <w:rFonts w:ascii="Arial" w:hAnsi="Arial" w:cs="Arial"/>
                <w:sz w:val="20"/>
                <w:szCs w:val="20"/>
              </w:rPr>
            </w:pPr>
          </w:p>
          <w:p w:rsidR="00CB2E9E" w:rsidRDefault="00CB2E9E"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7C5DCF" w:rsidRDefault="007C5DCF" w:rsidP="00BD4579">
      <w:pPr>
        <w:pStyle w:val="TableRefHeading"/>
        <w:spacing w:after="0" w:line="240" w:lineRule="auto"/>
        <w:ind w:left="360" w:right="343"/>
        <w:jc w:val="center"/>
        <w:rPr>
          <w:rFonts w:ascii="Arial" w:hAnsi="Arial" w:cs="Arial"/>
          <w:sz w:val="28"/>
          <w:szCs w:val="28"/>
        </w:rPr>
      </w:pPr>
    </w:p>
    <w:p w:rsidR="00BD4579" w:rsidRDefault="00BD4579" w:rsidP="00BD4579">
      <w:pPr>
        <w:pStyle w:val="TableRefHeading"/>
        <w:spacing w:after="0" w:line="240" w:lineRule="auto"/>
        <w:ind w:left="360" w:right="343"/>
        <w:jc w:val="center"/>
        <w:rPr>
          <w:rFonts w:ascii="Arial" w:hAnsi="Arial" w:cs="Arial"/>
          <w:sz w:val="28"/>
          <w:szCs w:val="28"/>
        </w:rPr>
      </w:pPr>
      <w:r>
        <w:rPr>
          <w:rFonts w:ascii="Arial" w:hAnsi="Arial" w:cs="Arial"/>
          <w:sz w:val="28"/>
          <w:szCs w:val="28"/>
        </w:rPr>
        <w:t xml:space="preserve">Observation checklist </w:t>
      </w:r>
    </w:p>
    <w:p w:rsidR="00BD4579" w:rsidRDefault="00BD4579" w:rsidP="00BD4579">
      <w:pPr>
        <w:ind w:left="360" w:right="343"/>
        <w:rPr>
          <w:rFonts w:ascii="Arial" w:hAnsi="Arial" w:cs="Arial"/>
        </w:rPr>
      </w:pPr>
    </w:p>
    <w:tbl>
      <w:tblPr>
        <w:tblW w:w="935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3310"/>
        <w:gridCol w:w="298"/>
        <w:gridCol w:w="22"/>
        <w:gridCol w:w="1430"/>
        <w:gridCol w:w="770"/>
        <w:gridCol w:w="770"/>
        <w:gridCol w:w="127"/>
        <w:gridCol w:w="2623"/>
      </w:tblGrid>
      <w:tr w:rsidR="00BD4579" w:rsidRPr="0095648E" w:rsidTr="00D85BED">
        <w:tblPrEx>
          <w:tblCellMar>
            <w:top w:w="0" w:type="dxa"/>
            <w:bottom w:w="0" w:type="dxa"/>
          </w:tblCellMar>
        </w:tblPrEx>
        <w:trPr>
          <w:cantSplit/>
          <w:trHeight w:val="433"/>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Candidate name: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bottom w:w="0" w:type="dxa"/>
          </w:tblCellMar>
        </w:tblPrEx>
        <w:trPr>
          <w:cantSplit/>
          <w:trHeight w:val="313"/>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Assessor name: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bottom w:w="0" w:type="dxa"/>
          </w:tblCellMar>
        </w:tblPrEx>
        <w:trPr>
          <w:cantSplit/>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Units of competency:</w:t>
            </w:r>
          </w:p>
        </w:tc>
        <w:tc>
          <w:tcPr>
            <w:tcW w:w="6040" w:type="dxa"/>
            <w:gridSpan w:val="7"/>
          </w:tcPr>
          <w:p w:rsidR="00BD4579" w:rsidRDefault="00BD4579" w:rsidP="00D85BED">
            <w:pPr>
              <w:pStyle w:val="Header"/>
              <w:ind w:left="720"/>
              <w:rPr>
                <w:rFonts w:cs="Arial"/>
              </w:rPr>
            </w:pPr>
            <w:r>
              <w:rPr>
                <w:rFonts w:cs="Arial"/>
              </w:rPr>
              <w:t>BSBCMM201A Communicate in the workplace</w:t>
            </w:r>
          </w:p>
          <w:p w:rsidR="00BD4579" w:rsidRDefault="00BD4579" w:rsidP="00D85BED">
            <w:pPr>
              <w:pStyle w:val="Header"/>
              <w:ind w:left="720"/>
              <w:rPr>
                <w:rFonts w:cs="Arial"/>
              </w:rPr>
            </w:pPr>
            <w:r>
              <w:rPr>
                <w:rFonts w:cs="Arial"/>
              </w:rPr>
              <w:t>BSBOHS201A  Participate in OHS Processes</w:t>
            </w:r>
          </w:p>
          <w:p w:rsidR="00BD4579" w:rsidRDefault="00BD4579" w:rsidP="00D85BED">
            <w:pPr>
              <w:pStyle w:val="Header"/>
              <w:ind w:left="720"/>
              <w:rPr>
                <w:rFonts w:cs="Arial"/>
              </w:rPr>
            </w:pPr>
            <w:r>
              <w:rPr>
                <w:rFonts w:cs="Arial"/>
              </w:rPr>
              <w:t>BSBWOR204A Use Business Technology</w:t>
            </w:r>
          </w:p>
          <w:p w:rsidR="00BD4579" w:rsidRPr="00BD4579" w:rsidRDefault="00BD4579" w:rsidP="00D85BED">
            <w:pPr>
              <w:pStyle w:val="Header"/>
              <w:ind w:left="720"/>
              <w:rPr>
                <w:rFonts w:cs="Arial"/>
              </w:rPr>
            </w:pPr>
            <w:r>
              <w:rPr>
                <w:rFonts w:cs="Arial"/>
              </w:rPr>
              <w:t>BSBITU102A Develop keyboard skills</w:t>
            </w:r>
          </w:p>
        </w:tc>
      </w:tr>
      <w:tr w:rsidR="00BD4579" w:rsidRPr="0095648E" w:rsidTr="00D85BED">
        <w:tblPrEx>
          <w:tblCellMar>
            <w:top w:w="0" w:type="dxa"/>
            <w:bottom w:w="0" w:type="dxa"/>
          </w:tblCellMar>
        </w:tblPrEx>
        <w:trPr>
          <w:cantSplit/>
        </w:trPr>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Date of assessment:</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left w:w="108" w:type="dxa"/>
            <w:bottom w:w="0" w:type="dxa"/>
            <w:right w:w="108" w:type="dxa"/>
          </w:tblCellMar>
        </w:tblPrEx>
        <w:tc>
          <w:tcPr>
            <w:tcW w:w="3310" w:type="dxa"/>
            <w:shd w:val="pct10" w:color="auto" w:fill="auto"/>
          </w:tcPr>
          <w:p w:rsidR="00BD4579" w:rsidRPr="0095648E" w:rsidRDefault="00BD4579" w:rsidP="001147B9">
            <w:pPr>
              <w:pStyle w:val="MajorTableText"/>
              <w:ind w:left="90" w:right="202"/>
              <w:rPr>
                <w:rFonts w:ascii="Arial" w:hAnsi="Arial" w:cs="Arial"/>
                <w:b/>
                <w:sz w:val="22"/>
                <w:szCs w:val="22"/>
              </w:rPr>
            </w:pPr>
            <w:r w:rsidRPr="0095648E">
              <w:rPr>
                <w:rFonts w:ascii="Arial" w:hAnsi="Arial" w:cs="Arial"/>
                <w:b/>
                <w:sz w:val="22"/>
                <w:szCs w:val="22"/>
              </w:rPr>
              <w:t>Procedure:</w:t>
            </w:r>
          </w:p>
        </w:tc>
        <w:tc>
          <w:tcPr>
            <w:tcW w:w="6040" w:type="dxa"/>
            <w:gridSpan w:val="7"/>
          </w:tcPr>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bottom w:w="0" w:type="dxa"/>
          </w:tblCellMar>
        </w:tblPrEx>
        <w:trPr>
          <w:cantSplit/>
        </w:trPr>
        <w:tc>
          <w:tcPr>
            <w:tcW w:w="5060" w:type="dxa"/>
            <w:gridSpan w:val="4"/>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During the demonstration of skills, did the candidate:</w:t>
            </w:r>
          </w:p>
        </w:tc>
        <w:tc>
          <w:tcPr>
            <w:tcW w:w="770" w:type="dxa"/>
          </w:tcPr>
          <w:p w:rsidR="00BD4579" w:rsidRPr="0095648E" w:rsidRDefault="00BD4579" w:rsidP="001147B9">
            <w:pPr>
              <w:pStyle w:val="MajorTableText"/>
              <w:ind w:left="73" w:right="73"/>
              <w:jc w:val="center"/>
              <w:rPr>
                <w:rFonts w:ascii="Arial" w:hAnsi="Arial" w:cs="Arial"/>
                <w:b/>
                <w:sz w:val="22"/>
                <w:szCs w:val="22"/>
              </w:rPr>
            </w:pPr>
            <w:r w:rsidRPr="0095648E">
              <w:rPr>
                <w:rFonts w:ascii="Arial" w:hAnsi="Arial" w:cs="Arial"/>
                <w:b/>
                <w:sz w:val="22"/>
                <w:szCs w:val="22"/>
              </w:rPr>
              <w:t>Yes</w:t>
            </w:r>
          </w:p>
        </w:tc>
        <w:tc>
          <w:tcPr>
            <w:tcW w:w="770" w:type="dxa"/>
          </w:tcPr>
          <w:p w:rsidR="00BD4579" w:rsidRPr="0095648E" w:rsidRDefault="00BD4579" w:rsidP="001147B9">
            <w:pPr>
              <w:pStyle w:val="MajorTableText"/>
              <w:ind w:left="73" w:right="48"/>
              <w:jc w:val="center"/>
              <w:rPr>
                <w:rFonts w:ascii="Arial" w:hAnsi="Arial" w:cs="Arial"/>
                <w:b/>
                <w:sz w:val="22"/>
                <w:szCs w:val="22"/>
              </w:rPr>
            </w:pPr>
            <w:r w:rsidRPr="0095648E">
              <w:rPr>
                <w:rFonts w:ascii="Arial" w:hAnsi="Arial" w:cs="Arial"/>
                <w:b/>
                <w:sz w:val="22"/>
                <w:szCs w:val="22"/>
              </w:rPr>
              <w:t>No</w:t>
            </w:r>
          </w:p>
        </w:tc>
        <w:tc>
          <w:tcPr>
            <w:tcW w:w="2750" w:type="dxa"/>
            <w:gridSpan w:val="2"/>
          </w:tcPr>
          <w:p w:rsidR="00BD4579" w:rsidRPr="0095648E" w:rsidRDefault="00BD4579" w:rsidP="001147B9">
            <w:pPr>
              <w:pStyle w:val="MajorTableText"/>
              <w:ind w:left="73" w:right="37"/>
              <w:jc w:val="center"/>
              <w:rPr>
                <w:rFonts w:ascii="Arial" w:hAnsi="Arial" w:cs="Arial"/>
                <w:b/>
                <w:sz w:val="22"/>
                <w:szCs w:val="22"/>
              </w:rPr>
            </w:pPr>
            <w:r w:rsidRPr="0095648E">
              <w:rPr>
                <w:rFonts w:ascii="Arial" w:hAnsi="Arial" w:cs="Arial"/>
                <w:b/>
                <w:sz w:val="22"/>
                <w:szCs w:val="22"/>
              </w:rPr>
              <w:t>Comments</w:t>
            </w:r>
          </w:p>
        </w:tc>
      </w:tr>
      <w:tr w:rsidR="00BD4579" w:rsidRPr="0095648E" w:rsidTr="000B43F6">
        <w:tblPrEx>
          <w:tblCellMar>
            <w:top w:w="0" w:type="dxa"/>
            <w:bottom w:w="0" w:type="dxa"/>
          </w:tblCellMar>
        </w:tblPrEx>
        <w:trPr>
          <w:cantSplit/>
        </w:trPr>
        <w:tc>
          <w:tcPr>
            <w:tcW w:w="5060" w:type="dxa"/>
            <w:gridSpan w:val="4"/>
            <w:vAlign w:val="center"/>
          </w:tcPr>
          <w:p w:rsidR="00BD4579" w:rsidRPr="007A1924" w:rsidRDefault="000B43F6" w:rsidP="000B43F6">
            <w:pPr>
              <w:pStyle w:val="MajorL2BulletList"/>
              <w:numPr>
                <w:ilvl w:val="0"/>
                <w:numId w:val="0"/>
              </w:numPr>
              <w:spacing w:line="240" w:lineRule="auto"/>
              <w:ind w:left="360" w:right="343"/>
              <w:rPr>
                <w:rFonts w:ascii="Arial" w:hAnsi="Arial" w:cs="Arial"/>
                <w:sz w:val="22"/>
                <w:szCs w:val="22"/>
              </w:rPr>
            </w:pPr>
            <w:r w:rsidRPr="007A1924">
              <w:rPr>
                <w:rFonts w:ascii="Arial" w:hAnsi="Arial" w:cs="Arial"/>
                <w:sz w:val="22"/>
                <w:szCs w:val="22"/>
              </w:rPr>
              <w:t>Demonstrate safe work practices</w:t>
            </w:r>
          </w:p>
          <w:p w:rsidR="00BD4579" w:rsidRPr="007A1924" w:rsidRDefault="00BD4579" w:rsidP="000B43F6">
            <w:pPr>
              <w:pStyle w:val="MajorL2BulletList"/>
              <w:numPr>
                <w:ilvl w:val="0"/>
                <w:numId w:val="0"/>
              </w:numPr>
              <w:spacing w:line="240" w:lineRule="auto"/>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7A1924" w:rsidRDefault="007417E9" w:rsidP="000B43F6">
            <w:pPr>
              <w:pStyle w:val="MajorTableLastBullet"/>
              <w:numPr>
                <w:ilvl w:val="0"/>
                <w:numId w:val="0"/>
              </w:numPr>
              <w:ind w:left="360" w:right="343"/>
              <w:rPr>
                <w:rFonts w:ascii="Arial" w:hAnsi="Arial" w:cs="Arial"/>
                <w:sz w:val="22"/>
                <w:szCs w:val="22"/>
              </w:rPr>
            </w:pPr>
            <w:r>
              <w:rPr>
                <w:rFonts w:ascii="Arial" w:hAnsi="Arial" w:cs="Arial"/>
                <w:sz w:val="22"/>
                <w:szCs w:val="22"/>
              </w:rPr>
              <w:t>Work collegially with peer</w:t>
            </w:r>
          </w:p>
          <w:p w:rsidR="00BD4579" w:rsidRPr="007A1924"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7A1924" w:rsidRDefault="00632F2C" w:rsidP="000B43F6">
            <w:pPr>
              <w:pStyle w:val="MajorTableLastBullet"/>
              <w:numPr>
                <w:ilvl w:val="0"/>
                <w:numId w:val="0"/>
              </w:numPr>
              <w:ind w:left="360" w:right="343"/>
              <w:rPr>
                <w:rFonts w:ascii="Arial" w:hAnsi="Arial" w:cs="Arial"/>
                <w:sz w:val="22"/>
                <w:szCs w:val="22"/>
              </w:rPr>
            </w:pPr>
            <w:r>
              <w:rPr>
                <w:rFonts w:ascii="Arial" w:hAnsi="Arial" w:cs="Arial"/>
                <w:sz w:val="22"/>
                <w:szCs w:val="22"/>
              </w:rPr>
              <w:t>Information collected from appropriate sources – Internet and Pol</w:t>
            </w:r>
            <w:r w:rsidR="008F0BA2">
              <w:rPr>
                <w:rFonts w:ascii="Arial" w:hAnsi="Arial" w:cs="Arial"/>
                <w:sz w:val="22"/>
                <w:szCs w:val="22"/>
              </w:rPr>
              <w:t>i</w:t>
            </w:r>
            <w:r>
              <w:rPr>
                <w:rFonts w:ascii="Arial" w:hAnsi="Arial" w:cs="Arial"/>
                <w:sz w:val="22"/>
                <w:szCs w:val="22"/>
              </w:rPr>
              <w:t xml:space="preserve">cy and procedures manual. </w:t>
            </w:r>
          </w:p>
          <w:p w:rsidR="00BD4579" w:rsidRPr="007A1924"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7A1924" w:rsidRDefault="000B43F6" w:rsidP="000B43F6">
            <w:pPr>
              <w:pStyle w:val="MajorTableLastBullet"/>
              <w:numPr>
                <w:ilvl w:val="0"/>
                <w:numId w:val="0"/>
              </w:numPr>
              <w:ind w:left="360" w:right="343"/>
              <w:rPr>
                <w:rFonts w:ascii="Arial" w:hAnsi="Arial" w:cs="Arial"/>
                <w:sz w:val="22"/>
                <w:szCs w:val="22"/>
              </w:rPr>
            </w:pPr>
            <w:r w:rsidRPr="007A1924">
              <w:rPr>
                <w:rFonts w:ascii="Arial" w:hAnsi="Arial" w:cs="Arial"/>
                <w:sz w:val="22"/>
                <w:szCs w:val="22"/>
              </w:rPr>
              <w:t>Demonstrate the use of different business technology</w:t>
            </w:r>
            <w:r w:rsidR="008F0BA2">
              <w:rPr>
                <w:rFonts w:ascii="Arial" w:hAnsi="Arial" w:cs="Arial"/>
                <w:sz w:val="22"/>
                <w:szCs w:val="22"/>
              </w:rPr>
              <w:t xml:space="preserve"> – saving work and email </w:t>
            </w:r>
          </w:p>
          <w:p w:rsidR="00BD4579" w:rsidRPr="007A1924"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BD4579" w:rsidRPr="0095648E" w:rsidTr="000B43F6">
        <w:tblPrEx>
          <w:tblCellMar>
            <w:top w:w="0" w:type="dxa"/>
            <w:bottom w:w="0" w:type="dxa"/>
          </w:tblCellMar>
        </w:tblPrEx>
        <w:trPr>
          <w:cantSplit/>
        </w:trPr>
        <w:tc>
          <w:tcPr>
            <w:tcW w:w="5060" w:type="dxa"/>
            <w:gridSpan w:val="4"/>
            <w:vAlign w:val="center"/>
          </w:tcPr>
          <w:p w:rsidR="00BD4579" w:rsidRPr="0095648E" w:rsidRDefault="007417E9" w:rsidP="000B43F6">
            <w:pPr>
              <w:pStyle w:val="MajorTableLastBullet"/>
              <w:numPr>
                <w:ilvl w:val="0"/>
                <w:numId w:val="0"/>
              </w:numPr>
              <w:ind w:left="360" w:right="343"/>
              <w:rPr>
                <w:rFonts w:ascii="Arial" w:hAnsi="Arial" w:cs="Arial"/>
                <w:sz w:val="22"/>
                <w:szCs w:val="22"/>
              </w:rPr>
            </w:pPr>
            <w:r>
              <w:rPr>
                <w:rFonts w:ascii="Arial" w:hAnsi="Arial" w:cs="Arial"/>
                <w:sz w:val="22"/>
                <w:szCs w:val="22"/>
              </w:rPr>
              <w:t>Required time frame adhered to</w:t>
            </w:r>
          </w:p>
          <w:p w:rsidR="00BD4579" w:rsidRPr="0095648E" w:rsidRDefault="00BD4579" w:rsidP="000B43F6">
            <w:pPr>
              <w:pStyle w:val="MajorTableLastBullet"/>
              <w:numPr>
                <w:ilvl w:val="0"/>
                <w:numId w:val="0"/>
              </w:numPr>
              <w:ind w:left="360" w:right="343"/>
              <w:rPr>
                <w:rFonts w:ascii="Arial" w:hAnsi="Arial" w:cs="Arial"/>
                <w:sz w:val="22"/>
                <w:szCs w:val="22"/>
              </w:rPr>
            </w:pPr>
          </w:p>
        </w:tc>
        <w:tc>
          <w:tcPr>
            <w:tcW w:w="770" w:type="dxa"/>
          </w:tcPr>
          <w:p w:rsidR="00BD4579" w:rsidRPr="0095648E" w:rsidRDefault="00BD4579" w:rsidP="001147B9">
            <w:pPr>
              <w:pStyle w:val="MajorTableText"/>
              <w:ind w:left="73" w:right="73"/>
              <w:jc w:val="center"/>
              <w:rPr>
                <w:rFonts w:ascii="Arial" w:hAnsi="Arial" w:cs="Arial"/>
                <w:sz w:val="22"/>
                <w:szCs w:val="22"/>
              </w:rPr>
            </w:pPr>
            <w:r w:rsidRPr="0095648E">
              <w:rPr>
                <w:rFonts w:ascii="Arial" w:hAnsi="Arial" w:cs="Arial"/>
                <w:sz w:val="22"/>
                <w:szCs w:val="22"/>
              </w:rPr>
              <w:sym w:font="Wingdings" w:char="F071"/>
            </w:r>
          </w:p>
        </w:tc>
        <w:tc>
          <w:tcPr>
            <w:tcW w:w="770" w:type="dxa"/>
          </w:tcPr>
          <w:p w:rsidR="00BD4579" w:rsidRPr="0095648E" w:rsidRDefault="00BD4579" w:rsidP="001147B9">
            <w:pPr>
              <w:pStyle w:val="MajorTableText"/>
              <w:ind w:left="360" w:right="343"/>
              <w:jc w:val="center"/>
              <w:rPr>
                <w:rFonts w:ascii="Arial" w:hAnsi="Arial" w:cs="Arial"/>
                <w:sz w:val="22"/>
                <w:szCs w:val="22"/>
              </w:rPr>
            </w:pPr>
            <w:r w:rsidRPr="0095648E">
              <w:rPr>
                <w:rFonts w:ascii="Arial" w:hAnsi="Arial" w:cs="Arial"/>
                <w:sz w:val="22"/>
                <w:szCs w:val="22"/>
              </w:rPr>
              <w:sym w:font="Wingdings" w:char="F071"/>
            </w:r>
          </w:p>
        </w:tc>
        <w:tc>
          <w:tcPr>
            <w:tcW w:w="2750" w:type="dxa"/>
            <w:gridSpan w:val="2"/>
          </w:tcPr>
          <w:p w:rsidR="00BD4579" w:rsidRPr="0095648E" w:rsidRDefault="00BD4579" w:rsidP="001147B9">
            <w:pPr>
              <w:pStyle w:val="MajorTableText"/>
              <w:ind w:left="360" w:right="343"/>
              <w:jc w:val="center"/>
              <w:rPr>
                <w:rFonts w:ascii="Arial" w:hAnsi="Arial" w:cs="Arial"/>
                <w:sz w:val="22"/>
                <w:szCs w:val="22"/>
              </w:rPr>
            </w:pPr>
          </w:p>
        </w:tc>
      </w:tr>
      <w:tr w:rsidR="00F3326A" w:rsidRPr="0095648E" w:rsidTr="000B43F6">
        <w:tblPrEx>
          <w:tblCellMar>
            <w:top w:w="0" w:type="dxa"/>
            <w:bottom w:w="0" w:type="dxa"/>
          </w:tblCellMar>
        </w:tblPrEx>
        <w:trPr>
          <w:cantSplit/>
        </w:trPr>
        <w:tc>
          <w:tcPr>
            <w:tcW w:w="5060" w:type="dxa"/>
            <w:gridSpan w:val="4"/>
            <w:vAlign w:val="center"/>
          </w:tcPr>
          <w:p w:rsidR="00F3326A" w:rsidRDefault="00F3326A" w:rsidP="000B43F6">
            <w:pPr>
              <w:pStyle w:val="MajorTableLastBullet"/>
              <w:numPr>
                <w:ilvl w:val="0"/>
                <w:numId w:val="0"/>
              </w:numPr>
              <w:ind w:left="360" w:right="343"/>
              <w:rPr>
                <w:rFonts w:ascii="Arial" w:hAnsi="Arial" w:cs="Arial"/>
                <w:sz w:val="22"/>
                <w:szCs w:val="22"/>
              </w:rPr>
            </w:pPr>
            <w:r>
              <w:rPr>
                <w:rFonts w:ascii="Arial" w:hAnsi="Arial" w:cs="Arial"/>
                <w:sz w:val="22"/>
                <w:szCs w:val="22"/>
              </w:rPr>
              <w:t>Routine maintenance carried out and faulty equipment identified</w:t>
            </w:r>
          </w:p>
        </w:tc>
        <w:tc>
          <w:tcPr>
            <w:tcW w:w="770" w:type="dxa"/>
          </w:tcPr>
          <w:p w:rsidR="00F3326A" w:rsidRPr="0095648E" w:rsidRDefault="00F3326A" w:rsidP="001147B9">
            <w:pPr>
              <w:pStyle w:val="MajorTableText"/>
              <w:ind w:left="73" w:right="73"/>
              <w:jc w:val="center"/>
              <w:rPr>
                <w:rFonts w:ascii="Arial" w:hAnsi="Arial" w:cs="Arial"/>
                <w:sz w:val="22"/>
                <w:szCs w:val="22"/>
              </w:rPr>
            </w:pPr>
          </w:p>
        </w:tc>
        <w:tc>
          <w:tcPr>
            <w:tcW w:w="770" w:type="dxa"/>
          </w:tcPr>
          <w:p w:rsidR="00F3326A" w:rsidRPr="0095648E" w:rsidRDefault="00F3326A" w:rsidP="001147B9">
            <w:pPr>
              <w:pStyle w:val="MajorTableText"/>
              <w:ind w:left="360" w:right="343"/>
              <w:jc w:val="center"/>
              <w:rPr>
                <w:rFonts w:ascii="Arial" w:hAnsi="Arial" w:cs="Arial"/>
                <w:sz w:val="22"/>
                <w:szCs w:val="22"/>
              </w:rPr>
            </w:pPr>
          </w:p>
        </w:tc>
        <w:tc>
          <w:tcPr>
            <w:tcW w:w="2750" w:type="dxa"/>
            <w:gridSpan w:val="2"/>
          </w:tcPr>
          <w:p w:rsidR="00F3326A" w:rsidRPr="0095648E" w:rsidRDefault="00F3326A" w:rsidP="001147B9">
            <w:pPr>
              <w:pStyle w:val="MajorTableText"/>
              <w:ind w:left="360" w:right="343"/>
              <w:jc w:val="center"/>
              <w:rPr>
                <w:rFonts w:ascii="Arial" w:hAnsi="Arial" w:cs="Arial"/>
                <w:sz w:val="22"/>
                <w:szCs w:val="22"/>
              </w:rPr>
            </w:pPr>
          </w:p>
        </w:tc>
      </w:tr>
      <w:tr w:rsidR="00BD4579" w:rsidRPr="0095648E" w:rsidTr="00D85BED">
        <w:tblPrEx>
          <w:tblCellMar>
            <w:top w:w="0" w:type="dxa"/>
            <w:bottom w:w="0" w:type="dxa"/>
          </w:tblCellMar>
        </w:tblPrEx>
        <w:trPr>
          <w:cantSplit/>
        </w:trPr>
        <w:tc>
          <w:tcPr>
            <w:tcW w:w="3630" w:type="dxa"/>
            <w:gridSpan w:val="3"/>
          </w:tcPr>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The candidate’s performance was:</w:t>
            </w:r>
          </w:p>
        </w:tc>
        <w:tc>
          <w:tcPr>
            <w:tcW w:w="3097" w:type="dxa"/>
            <w:gridSpan w:val="4"/>
          </w:tcPr>
          <w:p w:rsidR="00BD4579" w:rsidRPr="0095648E" w:rsidRDefault="00BD4579" w:rsidP="001147B9">
            <w:pPr>
              <w:pStyle w:val="MajorTableText"/>
              <w:ind w:left="147" w:right="250"/>
              <w:rPr>
                <w:rFonts w:ascii="Arial" w:hAnsi="Arial" w:cs="Arial"/>
                <w:sz w:val="22"/>
                <w:szCs w:val="22"/>
              </w:rPr>
            </w:pPr>
            <w:r w:rsidRPr="0095648E">
              <w:rPr>
                <w:rFonts w:ascii="Arial" w:hAnsi="Arial" w:cs="Arial"/>
                <w:sz w:val="22"/>
                <w:szCs w:val="22"/>
              </w:rPr>
              <w:t>Not Satisfactory</w:t>
            </w:r>
            <w:r w:rsidRPr="0095648E">
              <w:rPr>
                <w:rFonts w:ascii="Arial" w:hAnsi="Arial" w:cs="Arial"/>
                <w:sz w:val="22"/>
                <w:szCs w:val="22"/>
              </w:rPr>
              <w:tab/>
            </w:r>
            <w:r w:rsidRPr="0095648E">
              <w:rPr>
                <w:rFonts w:ascii="Arial" w:hAnsi="Arial" w:cs="Arial"/>
                <w:sz w:val="22"/>
                <w:szCs w:val="22"/>
              </w:rPr>
              <w:sym w:font="Wingdings" w:char="F071"/>
            </w:r>
          </w:p>
        </w:tc>
        <w:tc>
          <w:tcPr>
            <w:tcW w:w="2623" w:type="dxa"/>
          </w:tcPr>
          <w:p w:rsidR="00BD4579" w:rsidRPr="0095648E" w:rsidRDefault="00BD4579" w:rsidP="001147B9">
            <w:pPr>
              <w:pStyle w:val="MajorTableText"/>
              <w:tabs>
                <w:tab w:val="left" w:pos="1696"/>
              </w:tabs>
              <w:ind w:left="76" w:right="217"/>
              <w:rPr>
                <w:rFonts w:ascii="Arial" w:hAnsi="Arial" w:cs="Arial"/>
                <w:sz w:val="22"/>
                <w:szCs w:val="22"/>
              </w:rPr>
            </w:pPr>
            <w:r w:rsidRPr="0095648E">
              <w:rPr>
                <w:rFonts w:ascii="Arial" w:hAnsi="Arial" w:cs="Arial"/>
                <w:sz w:val="22"/>
                <w:szCs w:val="22"/>
              </w:rPr>
              <w:t>Satisfactory</w:t>
            </w:r>
            <w:r w:rsidRPr="0095648E">
              <w:rPr>
                <w:rFonts w:ascii="Arial" w:hAnsi="Arial" w:cs="Arial"/>
                <w:sz w:val="22"/>
                <w:szCs w:val="22"/>
              </w:rPr>
              <w:tab/>
            </w:r>
            <w:r w:rsidRPr="0095648E">
              <w:rPr>
                <w:rFonts w:ascii="Arial" w:hAnsi="Arial" w:cs="Arial"/>
                <w:sz w:val="22"/>
                <w:szCs w:val="22"/>
              </w:rPr>
              <w:sym w:font="Wingdings" w:char="F071"/>
            </w:r>
          </w:p>
        </w:tc>
      </w:tr>
      <w:tr w:rsidR="00BD4579" w:rsidRPr="0095648E" w:rsidTr="00D85BED">
        <w:tblPrEx>
          <w:tblCellMar>
            <w:top w:w="0" w:type="dxa"/>
            <w:bottom w:w="0" w:type="dxa"/>
          </w:tblCellMar>
        </w:tblPrEx>
        <w:trPr>
          <w:cantSplit/>
        </w:trPr>
        <w:tc>
          <w:tcPr>
            <w:tcW w:w="9350" w:type="dxa"/>
            <w:gridSpan w:val="8"/>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Feedback to candidate:</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r>
              <w:rPr>
                <w:rFonts w:ascii="Arial" w:hAnsi="Arial" w:cs="Arial"/>
                <w:sz w:val="22"/>
                <w:szCs w:val="22"/>
              </w:rPr>
              <w:t xml:space="preserve"> </w:t>
            </w:r>
          </w:p>
          <w:p w:rsidR="00BD4579"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p>
          <w:p w:rsidR="00BD4579" w:rsidRDefault="00BD4579" w:rsidP="001147B9">
            <w:pPr>
              <w:pStyle w:val="MajorTableText"/>
              <w:ind w:left="360" w:right="343"/>
              <w:rPr>
                <w:rFonts w:ascii="Arial" w:hAnsi="Arial" w:cs="Arial"/>
                <w:b/>
                <w:sz w:val="22"/>
                <w:szCs w:val="22"/>
              </w:rPr>
            </w:pPr>
          </w:p>
          <w:p w:rsidR="00BD4579" w:rsidRDefault="00BD4579" w:rsidP="001147B9">
            <w:pPr>
              <w:pStyle w:val="MajorTableText"/>
              <w:ind w:left="360" w:right="343"/>
              <w:rPr>
                <w:rFonts w:ascii="Arial" w:hAnsi="Arial" w:cs="Arial"/>
                <w:sz w:val="22"/>
                <w:szCs w:val="22"/>
              </w:rPr>
            </w:pPr>
            <w:r w:rsidRPr="0095648E">
              <w:rPr>
                <w:rFonts w:ascii="Arial" w:hAnsi="Arial" w:cs="Arial"/>
                <w:b/>
                <w:sz w:val="22"/>
                <w:szCs w:val="22"/>
              </w:rPr>
              <w:t>Feedback from candidate:</w:t>
            </w:r>
            <w:r w:rsidRPr="0095648E">
              <w:rPr>
                <w:rFonts w:ascii="Arial" w:hAnsi="Arial" w:cs="Arial"/>
                <w:sz w:val="22"/>
                <w:szCs w:val="22"/>
              </w:rPr>
              <w:t xml:space="preserve"> - – – – – – – – – – – – – – – – – – – – – – – – </w:t>
            </w:r>
          </w:p>
          <w:p w:rsidR="00BD4579" w:rsidRPr="0095648E"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w:t>
            </w:r>
          </w:p>
          <w:p w:rsidR="00BD4579" w:rsidRDefault="00BD4579" w:rsidP="001147B9">
            <w:pPr>
              <w:pStyle w:val="MajorTableText"/>
              <w:ind w:left="360" w:right="343"/>
              <w:rPr>
                <w:rFonts w:ascii="Arial" w:hAnsi="Arial" w:cs="Arial"/>
                <w:sz w:val="22"/>
                <w:szCs w:val="22"/>
              </w:rPr>
            </w:pPr>
            <w:r w:rsidRPr="0095648E">
              <w:rPr>
                <w:rFonts w:ascii="Arial" w:hAnsi="Arial" w:cs="Arial"/>
                <w:sz w:val="22"/>
                <w:szCs w:val="22"/>
              </w:rPr>
              <w:t xml:space="preserve">- – – – – – – – – – – – – – – – – – – – – – – – – – – – – – – – – – – – – – – </w:t>
            </w:r>
            <w:r>
              <w:rPr>
                <w:rFonts w:ascii="Arial" w:hAnsi="Arial" w:cs="Arial"/>
                <w:sz w:val="22"/>
                <w:szCs w:val="22"/>
              </w:rPr>
              <w:t xml:space="preserve"> </w:t>
            </w:r>
          </w:p>
          <w:p w:rsidR="00BD4579" w:rsidRPr="0095648E" w:rsidRDefault="00BD4579" w:rsidP="001147B9">
            <w:pPr>
              <w:pStyle w:val="MajorTableText"/>
              <w:ind w:right="343"/>
              <w:rPr>
                <w:rFonts w:ascii="Arial" w:hAnsi="Arial" w:cs="Arial"/>
                <w:sz w:val="22"/>
                <w:szCs w:val="22"/>
              </w:rPr>
            </w:pPr>
          </w:p>
        </w:tc>
      </w:tr>
      <w:tr w:rsidR="00BD4579" w:rsidRPr="0095648E" w:rsidTr="00D85BED">
        <w:tblPrEx>
          <w:tblCellMar>
            <w:top w:w="0" w:type="dxa"/>
            <w:left w:w="108" w:type="dxa"/>
            <w:bottom w:w="0" w:type="dxa"/>
            <w:right w:w="108" w:type="dxa"/>
          </w:tblCellMar>
        </w:tblPrEx>
        <w:tc>
          <w:tcPr>
            <w:tcW w:w="3608" w:type="dxa"/>
            <w:gridSpan w:val="2"/>
            <w:shd w:val="pct10" w:color="auto" w:fill="auto"/>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Candidate signature:</w:t>
            </w:r>
          </w:p>
        </w:tc>
        <w:tc>
          <w:tcPr>
            <w:tcW w:w="5742" w:type="dxa"/>
            <w:gridSpan w:val="6"/>
          </w:tcPr>
          <w:p w:rsidR="00BD4579" w:rsidRPr="0095648E" w:rsidRDefault="00BD4579" w:rsidP="001147B9">
            <w:pPr>
              <w:pStyle w:val="MajorTableText"/>
              <w:ind w:left="360" w:right="343"/>
              <w:rPr>
                <w:rFonts w:ascii="Arial" w:hAnsi="Arial" w:cs="Arial"/>
                <w:sz w:val="22"/>
                <w:szCs w:val="22"/>
              </w:rPr>
            </w:pPr>
          </w:p>
          <w:p w:rsidR="00BD4579" w:rsidRPr="0095648E" w:rsidRDefault="00BD4579" w:rsidP="001147B9">
            <w:pPr>
              <w:pStyle w:val="MajorTableText"/>
              <w:ind w:left="360" w:right="343"/>
              <w:rPr>
                <w:rFonts w:ascii="Arial" w:hAnsi="Arial" w:cs="Arial"/>
                <w:sz w:val="22"/>
                <w:szCs w:val="22"/>
              </w:rPr>
            </w:pPr>
          </w:p>
        </w:tc>
      </w:tr>
      <w:tr w:rsidR="00BD4579" w:rsidRPr="0095648E" w:rsidTr="00D85BED">
        <w:tblPrEx>
          <w:tblCellMar>
            <w:top w:w="0" w:type="dxa"/>
            <w:left w:w="108" w:type="dxa"/>
            <w:bottom w:w="0" w:type="dxa"/>
            <w:right w:w="108" w:type="dxa"/>
          </w:tblCellMar>
        </w:tblPrEx>
        <w:tc>
          <w:tcPr>
            <w:tcW w:w="3608" w:type="dxa"/>
            <w:gridSpan w:val="2"/>
            <w:shd w:val="pct10" w:color="auto" w:fill="auto"/>
          </w:tcPr>
          <w:p w:rsidR="00BD4579" w:rsidRPr="0095648E" w:rsidRDefault="00BD4579" w:rsidP="001147B9">
            <w:pPr>
              <w:pStyle w:val="MajorTableText"/>
              <w:ind w:left="360" w:right="343"/>
              <w:rPr>
                <w:rFonts w:ascii="Arial" w:hAnsi="Arial" w:cs="Arial"/>
                <w:b/>
                <w:sz w:val="22"/>
                <w:szCs w:val="22"/>
              </w:rPr>
            </w:pPr>
            <w:r w:rsidRPr="0095648E">
              <w:rPr>
                <w:rFonts w:ascii="Arial" w:hAnsi="Arial" w:cs="Arial"/>
                <w:b/>
                <w:sz w:val="22"/>
                <w:szCs w:val="22"/>
              </w:rPr>
              <w:t>Assessor signature:</w:t>
            </w:r>
          </w:p>
        </w:tc>
        <w:tc>
          <w:tcPr>
            <w:tcW w:w="5742" w:type="dxa"/>
            <w:gridSpan w:val="6"/>
          </w:tcPr>
          <w:p w:rsidR="00BD4579" w:rsidRPr="0095648E" w:rsidRDefault="00BD4579" w:rsidP="001147B9">
            <w:pPr>
              <w:pStyle w:val="MajorTableText"/>
              <w:ind w:left="360" w:right="343"/>
              <w:rPr>
                <w:rFonts w:ascii="Arial" w:hAnsi="Arial" w:cs="Arial"/>
                <w:sz w:val="22"/>
                <w:szCs w:val="22"/>
              </w:rPr>
            </w:pPr>
          </w:p>
          <w:p w:rsidR="00BD4579" w:rsidRPr="0095648E" w:rsidRDefault="00BD4579" w:rsidP="001147B9">
            <w:pPr>
              <w:pStyle w:val="MajorTableText"/>
              <w:ind w:left="360" w:right="343"/>
              <w:rPr>
                <w:rFonts w:ascii="Arial" w:hAnsi="Arial" w:cs="Arial"/>
                <w:sz w:val="22"/>
                <w:szCs w:val="22"/>
              </w:rPr>
            </w:pPr>
          </w:p>
        </w:tc>
      </w:tr>
    </w:tbl>
    <w:p w:rsidR="00533933" w:rsidRDefault="00533933" w:rsidP="00223272">
      <w:pPr>
        <w:pStyle w:val="TableRefHeading"/>
        <w:spacing w:after="240" w:line="240" w:lineRule="auto"/>
        <w:ind w:right="343"/>
        <w:rPr>
          <w:rFonts w:ascii="Arial" w:hAnsi="Arial" w:cs="Arial"/>
          <w:sz w:val="22"/>
          <w:szCs w:val="22"/>
        </w:rPr>
      </w:pPr>
    </w:p>
    <w:p w:rsidR="00223272" w:rsidRDefault="00223272" w:rsidP="00223272">
      <w:pPr>
        <w:rPr>
          <w:lang w:val="en-AU"/>
        </w:rPr>
      </w:pPr>
    </w:p>
    <w:p w:rsidR="00223272" w:rsidRDefault="00223272" w:rsidP="00223272">
      <w:pPr>
        <w:rPr>
          <w:lang w:val="en-AU"/>
        </w:rPr>
      </w:pPr>
    </w:p>
    <w:p w:rsidR="00223272" w:rsidRDefault="00223272" w:rsidP="00223272">
      <w:pPr>
        <w:rPr>
          <w:lang w:val="en-AU"/>
        </w:rPr>
      </w:pPr>
    </w:p>
    <w:p w:rsidR="00223272" w:rsidRPr="00223272" w:rsidRDefault="00223272" w:rsidP="00223272">
      <w:pPr>
        <w:rPr>
          <w:lang w:val="en-AU"/>
        </w:rPr>
      </w:pPr>
    </w:p>
    <w:p w:rsidR="00223272" w:rsidRDefault="00223272" w:rsidP="00223272"/>
    <w:p w:rsidR="00223272" w:rsidRPr="00223272" w:rsidRDefault="00223272" w:rsidP="00223272"/>
    <w:p w:rsidR="00EE6C2A" w:rsidRDefault="00EE6C2A" w:rsidP="00EE6C2A">
      <w:pPr>
        <w:pStyle w:val="Heading1"/>
        <w:spacing w:before="0" w:after="0"/>
        <w:jc w:val="center"/>
      </w:pPr>
      <w:r w:rsidRPr="00543461">
        <w:t>Western Sydney Region</w:t>
      </w:r>
      <w:r>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452"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1"/>
      </w:tblGrid>
      <w:tr w:rsidR="00EE6C2A" w:rsidRPr="00B94399" w:rsidTr="00223272">
        <w:trPr>
          <w:trHeight w:val="453"/>
        </w:trPr>
        <w:tc>
          <w:tcPr>
            <w:tcW w:w="5000" w:type="pct"/>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VET Framework: </w:t>
            </w:r>
            <w:r w:rsidR="006E3A67" w:rsidRPr="00ED0EFF">
              <w:rPr>
                <w:rFonts w:ascii="Arial" w:hAnsi="Arial" w:cs="Arial"/>
                <w:sz w:val="20"/>
                <w:szCs w:val="20"/>
              </w:rPr>
              <w:t>Business Services</w:t>
            </w:r>
          </w:p>
        </w:tc>
      </w:tr>
      <w:tr w:rsidR="00EE6C2A" w:rsidRPr="00B94399" w:rsidTr="00223272">
        <w:trPr>
          <w:trHeight w:val="453"/>
        </w:trPr>
        <w:tc>
          <w:tcPr>
            <w:tcW w:w="5000" w:type="pct"/>
            <w:vAlign w:val="center"/>
          </w:tcPr>
          <w:p w:rsidR="00EE6C2A" w:rsidRPr="00B94399" w:rsidRDefault="00EE6C2A" w:rsidP="00ED3E79">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EE6C2A" w:rsidRPr="00123A51" w:rsidTr="00223272">
        <w:trPr>
          <w:trHeight w:val="453"/>
        </w:trPr>
        <w:tc>
          <w:tcPr>
            <w:tcW w:w="5000" w:type="pct"/>
            <w:vAlign w:val="center"/>
          </w:tcPr>
          <w:p w:rsidR="00A03AAE" w:rsidRDefault="00A03AAE" w:rsidP="00A03AAE">
            <w:pPr>
              <w:pStyle w:val="Header"/>
              <w:rPr>
                <w:rFonts w:cs="Arial"/>
                <w:sz w:val="22"/>
              </w:rPr>
            </w:pPr>
            <w:r w:rsidRPr="00123A51">
              <w:rPr>
                <w:rFonts w:cs="Arial"/>
                <w:b/>
                <w:sz w:val="22"/>
              </w:rPr>
              <w:t xml:space="preserve">Unit of competency </w:t>
            </w:r>
            <w:r>
              <w:rPr>
                <w:rFonts w:cs="Arial"/>
                <w:sz w:val="22"/>
              </w:rPr>
              <w:t xml:space="preserve">    </w:t>
            </w:r>
          </w:p>
          <w:p w:rsidR="00A03AAE" w:rsidRDefault="00A03AAE" w:rsidP="00D85BED">
            <w:pPr>
              <w:pStyle w:val="Header"/>
              <w:ind w:left="720"/>
              <w:rPr>
                <w:rFonts w:cs="Arial"/>
              </w:rPr>
            </w:pPr>
            <w:r>
              <w:rPr>
                <w:rFonts w:cs="Arial"/>
              </w:rPr>
              <w:t>BSBCMM201A Communicate in the workplace</w:t>
            </w:r>
          </w:p>
          <w:p w:rsidR="00A03AAE" w:rsidRDefault="00A03AAE" w:rsidP="00D85BED">
            <w:pPr>
              <w:pStyle w:val="Header"/>
              <w:ind w:left="720"/>
              <w:rPr>
                <w:rFonts w:cs="Arial"/>
              </w:rPr>
            </w:pPr>
            <w:r>
              <w:rPr>
                <w:rFonts w:cs="Arial"/>
              </w:rPr>
              <w:t>BSBOHS201A  Participate in OHS Processes</w:t>
            </w:r>
          </w:p>
          <w:p w:rsidR="00A03AAE" w:rsidRDefault="00A03AAE" w:rsidP="00D85BED">
            <w:pPr>
              <w:pStyle w:val="Header"/>
              <w:ind w:left="720"/>
              <w:rPr>
                <w:rFonts w:cs="Arial"/>
              </w:rPr>
            </w:pPr>
            <w:r>
              <w:rPr>
                <w:rFonts w:cs="Arial"/>
              </w:rPr>
              <w:t>BSBWOR204A Use Business Technology</w:t>
            </w:r>
          </w:p>
          <w:p w:rsidR="00EE6C2A" w:rsidRDefault="00A03AAE" w:rsidP="00D85BED">
            <w:pPr>
              <w:pStyle w:val="Header"/>
              <w:ind w:left="720"/>
              <w:rPr>
                <w:rFonts w:cs="Arial"/>
              </w:rPr>
            </w:pPr>
            <w:r>
              <w:rPr>
                <w:rFonts w:cs="Arial"/>
              </w:rPr>
              <w:t>BSBITU102A Develop keyboard skills</w:t>
            </w:r>
          </w:p>
          <w:p w:rsidR="00A03AAE" w:rsidRPr="00327B4C" w:rsidRDefault="00A03AAE" w:rsidP="00A03AAE">
            <w:pPr>
              <w:pStyle w:val="Header"/>
              <w:ind w:left="720"/>
              <w:rPr>
                <w:rFonts w:cs="Arial"/>
              </w:rPr>
            </w:pPr>
          </w:p>
        </w:tc>
      </w:tr>
      <w:tr w:rsidR="00EE6C2A" w:rsidRPr="00B94399" w:rsidTr="00223272">
        <w:trPr>
          <w:trHeight w:val="448"/>
        </w:trPr>
        <w:tc>
          <w:tcPr>
            <w:tcW w:w="5000" w:type="pct"/>
            <w:vAlign w:val="center"/>
          </w:tcPr>
          <w:p w:rsidR="00EE6C2A" w:rsidRPr="00B94399" w:rsidRDefault="00327B4C" w:rsidP="00ED3E79">
            <w:pPr>
              <w:rPr>
                <w:rFonts w:ascii="Arial" w:hAnsi="Arial" w:cs="Arial"/>
                <w:b/>
                <w:sz w:val="22"/>
                <w:szCs w:val="22"/>
                <w:lang w:val="en-US"/>
              </w:rPr>
            </w:pPr>
            <w:r>
              <w:rPr>
                <w:rFonts w:ascii="Arial" w:hAnsi="Arial" w:cs="Arial"/>
                <w:b/>
                <w:sz w:val="22"/>
                <w:szCs w:val="22"/>
                <w:lang w:val="en-US"/>
              </w:rPr>
              <w:t xml:space="preserve"> Due Date</w:t>
            </w:r>
            <w:r w:rsidR="003F4D6F">
              <w:rPr>
                <w:rFonts w:ascii="Arial" w:hAnsi="Arial" w:cs="Arial"/>
                <w:b/>
                <w:sz w:val="22"/>
                <w:szCs w:val="22"/>
                <w:lang w:val="en-US"/>
              </w:rPr>
              <w:t>:</w:t>
            </w:r>
            <w:r>
              <w:rPr>
                <w:rFonts w:ascii="Arial" w:hAnsi="Arial" w:cs="Arial"/>
                <w:b/>
                <w:sz w:val="22"/>
                <w:szCs w:val="22"/>
                <w:lang w:val="en-US"/>
              </w:rPr>
              <w:t xml:space="preserve">                                                    Date </w:t>
            </w:r>
            <w:r w:rsidR="003F4D6F">
              <w:rPr>
                <w:rFonts w:ascii="Arial" w:hAnsi="Arial" w:cs="Arial"/>
                <w:b/>
                <w:sz w:val="22"/>
                <w:szCs w:val="22"/>
                <w:lang w:val="en-US"/>
              </w:rPr>
              <w:t xml:space="preserve"> </w:t>
            </w:r>
            <w:r>
              <w:rPr>
                <w:rFonts w:ascii="Arial" w:hAnsi="Arial" w:cs="Arial"/>
                <w:b/>
                <w:sz w:val="22"/>
                <w:szCs w:val="22"/>
                <w:lang w:val="en-US"/>
              </w:rPr>
              <w:t>Received</w:t>
            </w:r>
            <w:r w:rsidR="003F4D6F">
              <w:rPr>
                <w:rFonts w:ascii="Arial" w:hAnsi="Arial" w:cs="Arial"/>
                <w:b/>
                <w:sz w:val="22"/>
                <w:szCs w:val="22"/>
                <w:lang w:val="en-US"/>
              </w:rPr>
              <w:t>:</w:t>
            </w:r>
            <w:r>
              <w:rPr>
                <w:rFonts w:ascii="Arial" w:hAnsi="Arial" w:cs="Arial"/>
                <w:b/>
                <w:sz w:val="22"/>
                <w:szCs w:val="22"/>
                <w:lang w:val="en-US"/>
              </w:rPr>
              <w:t xml:space="preserve">                                  </w:t>
            </w:r>
          </w:p>
        </w:tc>
      </w:tr>
    </w:tbl>
    <w:p w:rsidR="00EE6C2A" w:rsidRDefault="00EE6C2A" w:rsidP="00EE6C2A">
      <w:pPr>
        <w:rPr>
          <w:rFonts w:ascii="Arial" w:hAnsi="Arial" w:cs="Arial"/>
          <w:sz w:val="20"/>
          <w:szCs w:val="20"/>
        </w:rPr>
      </w:pPr>
    </w:p>
    <w:p w:rsidR="00EE6C2A" w:rsidRPr="008B664C" w:rsidRDefault="00EE6C2A" w:rsidP="00EE6C2A">
      <w:pPr>
        <w:rPr>
          <w:rFonts w:ascii="Arial" w:hAnsi="Arial" w:cs="Arial"/>
          <w:b/>
          <w:sz w:val="22"/>
          <w:szCs w:val="22"/>
        </w:rPr>
      </w:pPr>
      <w:r w:rsidRPr="00B910B4">
        <w:rPr>
          <w:rFonts w:ascii="Arial" w:hAnsi="Arial" w:cs="Arial"/>
          <w:b/>
          <w:sz w:val="22"/>
          <w:szCs w:val="22"/>
        </w:rPr>
        <w:t>Overall</w:t>
      </w:r>
      <w:r>
        <w:rPr>
          <w:rFonts w:ascii="Arial" w:hAnsi="Arial" w:cs="Arial"/>
          <w:b/>
          <w:sz w:val="22"/>
          <w:szCs w:val="22"/>
        </w:rPr>
        <w:t xml:space="preserve"> Result</w:t>
      </w:r>
    </w:p>
    <w:tbl>
      <w:tblPr>
        <w:tblW w:w="5452"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6121"/>
        <w:gridCol w:w="1800"/>
      </w:tblGrid>
      <w:tr w:rsidR="00223272" w:rsidRPr="00736EB2" w:rsidTr="00223272">
        <w:trPr>
          <w:trHeight w:val="736"/>
        </w:trPr>
        <w:tc>
          <w:tcPr>
            <w:tcW w:w="1071" w:type="pct"/>
          </w:tcPr>
          <w:p w:rsidR="00EE6C2A" w:rsidRPr="0094203B" w:rsidRDefault="00EE6C2A" w:rsidP="0094203B">
            <w:pPr>
              <w:jc w:val="center"/>
              <w:rPr>
                <w:rFonts w:ascii="Arial" w:hAnsi="Arial" w:cs="Arial"/>
                <w:b/>
                <w:sz w:val="20"/>
                <w:szCs w:val="20"/>
                <w:lang w:val="en-US"/>
              </w:rPr>
            </w:pPr>
            <w:r w:rsidRPr="0094203B">
              <w:rPr>
                <w:rFonts w:ascii="Arial" w:hAnsi="Arial" w:cs="Arial"/>
                <w:b/>
                <w:sz w:val="20"/>
                <w:szCs w:val="20"/>
                <w:lang w:val="en-US"/>
              </w:rPr>
              <w:t>Unit Code</w:t>
            </w:r>
          </w:p>
        </w:tc>
        <w:tc>
          <w:tcPr>
            <w:tcW w:w="3036" w:type="pct"/>
          </w:tcPr>
          <w:p w:rsidR="00EE6C2A" w:rsidRPr="0094203B" w:rsidRDefault="00EE6C2A" w:rsidP="0094203B">
            <w:pPr>
              <w:jc w:val="center"/>
              <w:rPr>
                <w:rFonts w:ascii="Arial" w:hAnsi="Arial" w:cs="Arial"/>
                <w:b/>
                <w:sz w:val="20"/>
                <w:szCs w:val="20"/>
                <w:lang w:val="en-US"/>
              </w:rPr>
            </w:pPr>
            <w:r w:rsidRPr="0094203B">
              <w:rPr>
                <w:rFonts w:ascii="Arial" w:hAnsi="Arial" w:cs="Arial"/>
                <w:b/>
                <w:sz w:val="20"/>
                <w:szCs w:val="20"/>
                <w:lang w:val="en-US"/>
              </w:rPr>
              <w:t>Elements of Competency</w:t>
            </w:r>
          </w:p>
          <w:p w:rsidR="00EE6C2A" w:rsidRPr="0094203B" w:rsidRDefault="00EE6C2A" w:rsidP="0094203B">
            <w:pPr>
              <w:jc w:val="center"/>
              <w:rPr>
                <w:rFonts w:ascii="Arial" w:hAnsi="Arial" w:cs="Arial"/>
                <w:b/>
                <w:sz w:val="20"/>
                <w:szCs w:val="20"/>
                <w:lang w:val="en-US"/>
              </w:rPr>
            </w:pPr>
          </w:p>
        </w:tc>
        <w:tc>
          <w:tcPr>
            <w:tcW w:w="893" w:type="pct"/>
          </w:tcPr>
          <w:p w:rsidR="00EE6C2A" w:rsidRPr="0094203B" w:rsidRDefault="00EE6C2A" w:rsidP="0094203B">
            <w:pPr>
              <w:ind w:left="251" w:hanging="251"/>
              <w:rPr>
                <w:rFonts w:ascii="Arial" w:hAnsi="Arial" w:cs="Arial"/>
                <w:b/>
                <w:sz w:val="20"/>
                <w:szCs w:val="20"/>
              </w:rPr>
            </w:pPr>
            <w:r w:rsidRPr="0094203B">
              <w:rPr>
                <w:rFonts w:ascii="Arial" w:hAnsi="Arial" w:cs="Arial"/>
                <w:b/>
                <w:sz w:val="20"/>
                <w:szCs w:val="20"/>
              </w:rPr>
              <w:t>Competent/Not Yet Competent</w:t>
            </w:r>
          </w:p>
        </w:tc>
      </w:tr>
      <w:tr w:rsidR="00223272" w:rsidRPr="00736EB2" w:rsidTr="00223272">
        <w:trPr>
          <w:trHeight w:val="510"/>
        </w:trPr>
        <w:tc>
          <w:tcPr>
            <w:tcW w:w="1071" w:type="pct"/>
          </w:tcPr>
          <w:p w:rsidR="00EE6C2A" w:rsidRPr="0094203B" w:rsidRDefault="00BF3B68" w:rsidP="0094203B">
            <w:pPr>
              <w:spacing w:before="20"/>
              <w:rPr>
                <w:rFonts w:ascii="Arial" w:hAnsi="Arial" w:cs="Arial"/>
                <w:b/>
                <w:sz w:val="20"/>
                <w:szCs w:val="20"/>
              </w:rPr>
            </w:pPr>
            <w:r w:rsidRPr="0094203B">
              <w:rPr>
                <w:rFonts w:ascii="Arial" w:hAnsi="Arial" w:cs="Arial"/>
                <w:sz w:val="20"/>
                <w:szCs w:val="20"/>
              </w:rPr>
              <w:t>BSBCMM201A Communicate in the workplace</w:t>
            </w:r>
          </w:p>
        </w:tc>
        <w:tc>
          <w:tcPr>
            <w:tcW w:w="3036" w:type="pct"/>
          </w:tcPr>
          <w:p w:rsidR="00327B4C" w:rsidRPr="00ED0EFF" w:rsidRDefault="00BF3B68" w:rsidP="00BD4579">
            <w:pPr>
              <w:pStyle w:val="Column1"/>
            </w:pPr>
            <w:r>
              <w:t>Gather, convey and receive information and ideas</w:t>
            </w:r>
          </w:p>
          <w:p w:rsidR="00EE6C2A" w:rsidRPr="0094203B" w:rsidRDefault="00EE6C2A" w:rsidP="0094203B">
            <w:pPr>
              <w:tabs>
                <w:tab w:val="left" w:pos="1620"/>
              </w:tabs>
              <w:spacing w:before="20"/>
              <w:rPr>
                <w:rFonts w:ascii="Arial" w:hAnsi="Arial" w:cs="Arial"/>
                <w:sz w:val="20"/>
                <w:szCs w:val="20"/>
              </w:rPr>
            </w:pPr>
          </w:p>
        </w:tc>
        <w:tc>
          <w:tcPr>
            <w:tcW w:w="893" w:type="pct"/>
          </w:tcPr>
          <w:p w:rsidR="00EE6C2A" w:rsidRPr="0094203B" w:rsidRDefault="00EE6C2A" w:rsidP="0094203B">
            <w:pPr>
              <w:tabs>
                <w:tab w:val="left" w:pos="1620"/>
              </w:tabs>
              <w:rPr>
                <w:rFonts w:ascii="Arial" w:hAnsi="Arial" w:cs="Arial"/>
                <w:sz w:val="20"/>
                <w:szCs w:val="20"/>
              </w:rPr>
            </w:pPr>
          </w:p>
        </w:tc>
      </w:tr>
      <w:tr w:rsidR="00223272" w:rsidRPr="00736EB2" w:rsidTr="00223272">
        <w:trPr>
          <w:trHeight w:val="510"/>
        </w:trPr>
        <w:tc>
          <w:tcPr>
            <w:tcW w:w="1071" w:type="pct"/>
          </w:tcPr>
          <w:p w:rsidR="00EE6C2A" w:rsidRPr="0094203B" w:rsidRDefault="00EE6C2A" w:rsidP="0094203B">
            <w:pPr>
              <w:spacing w:before="20"/>
              <w:rPr>
                <w:rFonts w:ascii="Arial" w:hAnsi="Arial" w:cs="Arial"/>
                <w:sz w:val="20"/>
                <w:szCs w:val="20"/>
                <w:lang w:val="en-US"/>
              </w:rPr>
            </w:pPr>
          </w:p>
        </w:tc>
        <w:tc>
          <w:tcPr>
            <w:tcW w:w="3036" w:type="pct"/>
          </w:tcPr>
          <w:p w:rsidR="00EE6C2A" w:rsidRPr="0094203B" w:rsidRDefault="00BF3B68" w:rsidP="0094203B">
            <w:pPr>
              <w:pStyle w:val="ListParagraph"/>
              <w:numPr>
                <w:ilvl w:val="0"/>
                <w:numId w:val="13"/>
              </w:numPr>
              <w:tabs>
                <w:tab w:val="num" w:pos="432"/>
              </w:tabs>
              <w:spacing w:before="60" w:after="60"/>
              <w:rPr>
                <w:rFonts w:ascii="Arial" w:hAnsi="Arial" w:cs="Arial"/>
                <w:sz w:val="20"/>
                <w:szCs w:val="20"/>
              </w:rPr>
            </w:pPr>
            <w:r w:rsidRPr="0094203B">
              <w:rPr>
                <w:rFonts w:ascii="Arial" w:hAnsi="Arial" w:cs="Arial"/>
                <w:sz w:val="20"/>
                <w:szCs w:val="20"/>
              </w:rPr>
              <w:t>Complete workplace documentation and correspondence.</w:t>
            </w:r>
          </w:p>
        </w:tc>
        <w:tc>
          <w:tcPr>
            <w:tcW w:w="893" w:type="pct"/>
          </w:tcPr>
          <w:p w:rsidR="00EE6C2A" w:rsidRPr="0094203B" w:rsidRDefault="00EE6C2A" w:rsidP="0094203B">
            <w:pPr>
              <w:tabs>
                <w:tab w:val="left" w:pos="1620"/>
              </w:tabs>
              <w:rPr>
                <w:rFonts w:ascii="Arial" w:hAnsi="Arial" w:cs="Arial"/>
                <w:sz w:val="20"/>
                <w:szCs w:val="20"/>
              </w:rPr>
            </w:pPr>
          </w:p>
        </w:tc>
      </w:tr>
      <w:tr w:rsidR="00223272" w:rsidRPr="00736EB2" w:rsidTr="00223272">
        <w:trPr>
          <w:trHeight w:val="510"/>
        </w:trPr>
        <w:tc>
          <w:tcPr>
            <w:tcW w:w="1071" w:type="pct"/>
          </w:tcPr>
          <w:p w:rsidR="00EE6C2A" w:rsidRPr="0094203B" w:rsidRDefault="00EE6C2A" w:rsidP="0094203B">
            <w:pPr>
              <w:spacing w:before="20"/>
              <w:rPr>
                <w:rFonts w:ascii="Arial" w:hAnsi="Arial" w:cs="Arial"/>
                <w:sz w:val="20"/>
                <w:szCs w:val="20"/>
                <w:lang w:val="en-US"/>
              </w:rPr>
            </w:pPr>
          </w:p>
        </w:tc>
        <w:tc>
          <w:tcPr>
            <w:tcW w:w="3036" w:type="pct"/>
          </w:tcPr>
          <w:p w:rsidR="00EE6C2A" w:rsidRPr="00736EB2" w:rsidRDefault="00BF3B68" w:rsidP="0094203B">
            <w:pPr>
              <w:pStyle w:val="Column1"/>
              <w:numPr>
                <w:ilvl w:val="0"/>
                <w:numId w:val="13"/>
              </w:numPr>
            </w:pPr>
            <w:r>
              <w:t>Communicate in a way that responds positively to individual differences.</w:t>
            </w:r>
          </w:p>
        </w:tc>
        <w:tc>
          <w:tcPr>
            <w:tcW w:w="893" w:type="pct"/>
          </w:tcPr>
          <w:p w:rsidR="00EE6C2A" w:rsidRPr="0094203B" w:rsidRDefault="00EE6C2A" w:rsidP="0094203B">
            <w:pPr>
              <w:tabs>
                <w:tab w:val="left" w:pos="1620"/>
              </w:tabs>
              <w:rPr>
                <w:rFonts w:ascii="Arial" w:hAnsi="Arial" w:cs="Arial"/>
                <w:sz w:val="20"/>
                <w:szCs w:val="20"/>
              </w:rPr>
            </w:pPr>
          </w:p>
        </w:tc>
      </w:tr>
      <w:tr w:rsidR="00223272" w:rsidRPr="00736EB2" w:rsidTr="00223272">
        <w:trPr>
          <w:trHeight w:val="510"/>
        </w:trPr>
        <w:tc>
          <w:tcPr>
            <w:tcW w:w="1071" w:type="pct"/>
          </w:tcPr>
          <w:p w:rsidR="00EE6C2A" w:rsidRPr="0094203B" w:rsidRDefault="00BF3B68" w:rsidP="0094203B">
            <w:pPr>
              <w:spacing w:before="20"/>
              <w:rPr>
                <w:rFonts w:ascii="Arial" w:hAnsi="Arial" w:cs="Arial"/>
                <w:sz w:val="20"/>
                <w:szCs w:val="20"/>
                <w:lang w:val="en-US"/>
              </w:rPr>
            </w:pPr>
            <w:r w:rsidRPr="0094203B">
              <w:rPr>
                <w:rFonts w:ascii="Arial" w:hAnsi="Arial" w:cs="Arial"/>
                <w:sz w:val="20"/>
                <w:szCs w:val="20"/>
              </w:rPr>
              <w:t>BSBOHS201A  Participate in OHS Processes</w:t>
            </w:r>
          </w:p>
        </w:tc>
        <w:tc>
          <w:tcPr>
            <w:tcW w:w="3036" w:type="pct"/>
          </w:tcPr>
          <w:p w:rsidR="00EE6C2A" w:rsidRPr="0094203B" w:rsidRDefault="00BF3B68" w:rsidP="0094203B">
            <w:pPr>
              <w:pStyle w:val="ListParagraph"/>
              <w:tabs>
                <w:tab w:val="left" w:pos="1620"/>
              </w:tabs>
              <w:spacing w:before="20"/>
              <w:ind w:left="360"/>
              <w:rPr>
                <w:rFonts w:ascii="Arial" w:hAnsi="Arial" w:cs="Arial"/>
                <w:sz w:val="20"/>
                <w:szCs w:val="20"/>
              </w:rPr>
            </w:pPr>
            <w:r w:rsidRPr="0094203B">
              <w:rPr>
                <w:rFonts w:ascii="Arial" w:hAnsi="Arial" w:cs="Arial"/>
                <w:sz w:val="20"/>
                <w:szCs w:val="20"/>
              </w:rPr>
              <w:t>Work safely</w:t>
            </w:r>
          </w:p>
        </w:tc>
        <w:tc>
          <w:tcPr>
            <w:tcW w:w="893" w:type="pct"/>
          </w:tcPr>
          <w:p w:rsidR="00EE6C2A" w:rsidRPr="0094203B" w:rsidRDefault="00EE6C2A" w:rsidP="0094203B">
            <w:pPr>
              <w:tabs>
                <w:tab w:val="left" w:pos="1620"/>
              </w:tabs>
              <w:rPr>
                <w:rFonts w:ascii="Arial" w:hAnsi="Arial" w:cs="Arial"/>
                <w:sz w:val="20"/>
                <w:szCs w:val="20"/>
              </w:rPr>
            </w:pPr>
          </w:p>
        </w:tc>
      </w:tr>
      <w:tr w:rsidR="00223272" w:rsidRPr="00736EB2" w:rsidTr="00223272">
        <w:trPr>
          <w:trHeight w:val="510"/>
        </w:trPr>
        <w:tc>
          <w:tcPr>
            <w:tcW w:w="1071" w:type="pct"/>
          </w:tcPr>
          <w:p w:rsidR="00BF3B68" w:rsidRPr="0094203B" w:rsidRDefault="00BF3B68" w:rsidP="0094203B">
            <w:pPr>
              <w:spacing w:before="20"/>
              <w:rPr>
                <w:rFonts w:ascii="Arial" w:hAnsi="Arial" w:cs="Arial"/>
                <w:sz w:val="22"/>
                <w:szCs w:val="22"/>
              </w:rPr>
            </w:pPr>
          </w:p>
        </w:tc>
        <w:tc>
          <w:tcPr>
            <w:tcW w:w="3036" w:type="pct"/>
          </w:tcPr>
          <w:p w:rsidR="00BF3B68" w:rsidRPr="0094203B" w:rsidRDefault="00BF3B68" w:rsidP="0094203B">
            <w:pPr>
              <w:pStyle w:val="ListParagraph"/>
              <w:tabs>
                <w:tab w:val="left" w:pos="1620"/>
              </w:tabs>
              <w:spacing w:before="20"/>
              <w:ind w:left="360"/>
              <w:rPr>
                <w:rFonts w:ascii="Arial" w:hAnsi="Arial" w:cs="Arial"/>
                <w:sz w:val="20"/>
                <w:szCs w:val="20"/>
              </w:rPr>
            </w:pPr>
            <w:r w:rsidRPr="0094203B">
              <w:rPr>
                <w:rFonts w:ascii="Arial" w:hAnsi="Arial" w:cs="Arial"/>
                <w:sz w:val="20"/>
                <w:szCs w:val="20"/>
              </w:rPr>
              <w:t>Implement workplace safety requirements</w:t>
            </w:r>
          </w:p>
        </w:tc>
        <w:tc>
          <w:tcPr>
            <w:tcW w:w="893" w:type="pct"/>
          </w:tcPr>
          <w:p w:rsidR="00BF3B68" w:rsidRPr="0094203B" w:rsidRDefault="00BF3B68" w:rsidP="0094203B">
            <w:pPr>
              <w:tabs>
                <w:tab w:val="left" w:pos="1620"/>
              </w:tabs>
              <w:rPr>
                <w:rFonts w:ascii="Arial" w:hAnsi="Arial" w:cs="Arial"/>
                <w:sz w:val="20"/>
                <w:szCs w:val="20"/>
              </w:rPr>
            </w:pPr>
          </w:p>
        </w:tc>
      </w:tr>
      <w:tr w:rsidR="00223272" w:rsidRPr="00736EB2" w:rsidTr="00223272">
        <w:trPr>
          <w:trHeight w:val="510"/>
        </w:trPr>
        <w:tc>
          <w:tcPr>
            <w:tcW w:w="1071" w:type="pct"/>
          </w:tcPr>
          <w:p w:rsidR="00BF3B68" w:rsidRPr="0094203B" w:rsidRDefault="00BF3B68" w:rsidP="0094203B">
            <w:pPr>
              <w:spacing w:before="20"/>
              <w:rPr>
                <w:rFonts w:ascii="Arial" w:hAnsi="Arial" w:cs="Arial"/>
                <w:sz w:val="22"/>
                <w:szCs w:val="22"/>
              </w:rPr>
            </w:pPr>
          </w:p>
        </w:tc>
        <w:tc>
          <w:tcPr>
            <w:tcW w:w="3036" w:type="pct"/>
          </w:tcPr>
          <w:p w:rsidR="00BF3B68" w:rsidRPr="0094203B" w:rsidRDefault="00BF3B68" w:rsidP="0094203B">
            <w:pPr>
              <w:pStyle w:val="ListParagraph"/>
              <w:tabs>
                <w:tab w:val="left" w:pos="1620"/>
              </w:tabs>
              <w:spacing w:before="20"/>
              <w:ind w:left="360"/>
              <w:rPr>
                <w:rFonts w:ascii="Arial" w:hAnsi="Arial" w:cs="Arial"/>
                <w:sz w:val="20"/>
                <w:szCs w:val="20"/>
              </w:rPr>
            </w:pPr>
            <w:r w:rsidRPr="0094203B">
              <w:rPr>
                <w:rFonts w:ascii="Arial" w:hAnsi="Arial" w:cs="Arial"/>
                <w:sz w:val="20"/>
                <w:szCs w:val="20"/>
              </w:rPr>
              <w:t>Participate in OH&amp;S consultative processes.</w:t>
            </w:r>
          </w:p>
        </w:tc>
        <w:tc>
          <w:tcPr>
            <w:tcW w:w="893" w:type="pct"/>
          </w:tcPr>
          <w:p w:rsidR="00BF3B68" w:rsidRPr="0094203B" w:rsidRDefault="00BF3B68" w:rsidP="0094203B">
            <w:pPr>
              <w:tabs>
                <w:tab w:val="left" w:pos="1620"/>
              </w:tabs>
              <w:rPr>
                <w:rFonts w:ascii="Arial" w:hAnsi="Arial" w:cs="Arial"/>
                <w:sz w:val="20"/>
                <w:szCs w:val="20"/>
              </w:rPr>
            </w:pPr>
          </w:p>
        </w:tc>
      </w:tr>
      <w:tr w:rsidR="00223272" w:rsidRPr="00736EB2" w:rsidTr="00223272">
        <w:trPr>
          <w:trHeight w:val="510"/>
        </w:trPr>
        <w:tc>
          <w:tcPr>
            <w:tcW w:w="1071" w:type="pct"/>
          </w:tcPr>
          <w:p w:rsidR="00BF3B68" w:rsidRPr="0094203B" w:rsidRDefault="00BF3B68" w:rsidP="0094203B">
            <w:pPr>
              <w:spacing w:before="20"/>
              <w:rPr>
                <w:rFonts w:ascii="Arial" w:hAnsi="Arial" w:cs="Arial"/>
                <w:sz w:val="22"/>
                <w:szCs w:val="22"/>
              </w:rPr>
            </w:pPr>
          </w:p>
        </w:tc>
        <w:tc>
          <w:tcPr>
            <w:tcW w:w="3036" w:type="pct"/>
          </w:tcPr>
          <w:p w:rsidR="00BF3B68" w:rsidRPr="0094203B" w:rsidRDefault="00BF3B68" w:rsidP="0094203B">
            <w:pPr>
              <w:pStyle w:val="ListParagraph"/>
              <w:tabs>
                <w:tab w:val="left" w:pos="1620"/>
              </w:tabs>
              <w:spacing w:before="20"/>
              <w:ind w:left="360"/>
              <w:rPr>
                <w:rFonts w:ascii="Arial" w:hAnsi="Arial" w:cs="Arial"/>
                <w:sz w:val="20"/>
                <w:szCs w:val="20"/>
              </w:rPr>
            </w:pPr>
            <w:r w:rsidRPr="0094203B">
              <w:rPr>
                <w:rFonts w:ascii="Arial" w:hAnsi="Arial" w:cs="Arial"/>
                <w:sz w:val="20"/>
                <w:szCs w:val="20"/>
              </w:rPr>
              <w:t>Follow safety procedures</w:t>
            </w:r>
          </w:p>
        </w:tc>
        <w:tc>
          <w:tcPr>
            <w:tcW w:w="893" w:type="pct"/>
          </w:tcPr>
          <w:p w:rsidR="00BF3B68" w:rsidRPr="0094203B" w:rsidRDefault="00BF3B68" w:rsidP="0094203B">
            <w:pPr>
              <w:tabs>
                <w:tab w:val="left" w:pos="1620"/>
              </w:tabs>
              <w:rPr>
                <w:rFonts w:ascii="Arial" w:hAnsi="Arial" w:cs="Arial"/>
                <w:sz w:val="20"/>
                <w:szCs w:val="20"/>
              </w:rPr>
            </w:pPr>
          </w:p>
        </w:tc>
      </w:tr>
      <w:tr w:rsidR="00223272" w:rsidRPr="00736EB2" w:rsidTr="00223272">
        <w:trPr>
          <w:trHeight w:val="510"/>
        </w:trPr>
        <w:tc>
          <w:tcPr>
            <w:tcW w:w="1071" w:type="pct"/>
          </w:tcPr>
          <w:p w:rsidR="00BF3B68" w:rsidRPr="0094203B" w:rsidRDefault="00BF3B68" w:rsidP="0094203B">
            <w:pPr>
              <w:spacing w:before="20"/>
              <w:rPr>
                <w:rFonts w:ascii="Arial" w:hAnsi="Arial" w:cs="Arial"/>
                <w:sz w:val="20"/>
                <w:szCs w:val="20"/>
              </w:rPr>
            </w:pPr>
            <w:r w:rsidRPr="0094203B">
              <w:rPr>
                <w:rFonts w:ascii="Arial" w:hAnsi="Arial" w:cs="Arial"/>
                <w:sz w:val="20"/>
                <w:szCs w:val="20"/>
              </w:rPr>
              <w:t>BSBWOR204A Use Business Technology</w:t>
            </w:r>
          </w:p>
        </w:tc>
        <w:tc>
          <w:tcPr>
            <w:tcW w:w="3036" w:type="pct"/>
          </w:tcPr>
          <w:p w:rsidR="00BF3B68" w:rsidRPr="0094203B" w:rsidRDefault="008B664C" w:rsidP="0094203B">
            <w:pPr>
              <w:pStyle w:val="ListParagraph"/>
              <w:tabs>
                <w:tab w:val="left" w:pos="1620"/>
              </w:tabs>
              <w:spacing w:before="20"/>
              <w:ind w:left="360"/>
              <w:rPr>
                <w:rFonts w:ascii="Arial" w:hAnsi="Arial" w:cs="Arial"/>
                <w:sz w:val="20"/>
                <w:szCs w:val="20"/>
              </w:rPr>
            </w:pPr>
            <w:r w:rsidRPr="0094203B">
              <w:rPr>
                <w:rFonts w:ascii="Arial" w:hAnsi="Arial" w:cs="Arial"/>
                <w:sz w:val="20"/>
                <w:szCs w:val="20"/>
              </w:rPr>
              <w:t>Select and use technology</w:t>
            </w:r>
          </w:p>
        </w:tc>
        <w:tc>
          <w:tcPr>
            <w:tcW w:w="893" w:type="pct"/>
          </w:tcPr>
          <w:p w:rsidR="00BF3B68" w:rsidRPr="0094203B" w:rsidRDefault="00BF3B68" w:rsidP="0094203B">
            <w:pPr>
              <w:tabs>
                <w:tab w:val="left" w:pos="1620"/>
              </w:tabs>
              <w:rPr>
                <w:rFonts w:ascii="Arial" w:hAnsi="Arial" w:cs="Arial"/>
                <w:sz w:val="20"/>
                <w:szCs w:val="20"/>
              </w:rPr>
            </w:pPr>
          </w:p>
        </w:tc>
      </w:tr>
      <w:tr w:rsidR="00223272" w:rsidRPr="00736EB2" w:rsidTr="00223272">
        <w:trPr>
          <w:trHeight w:val="510"/>
        </w:trPr>
        <w:tc>
          <w:tcPr>
            <w:tcW w:w="1071" w:type="pct"/>
          </w:tcPr>
          <w:p w:rsidR="008B664C" w:rsidRPr="0094203B" w:rsidRDefault="008B664C" w:rsidP="0094203B">
            <w:pPr>
              <w:spacing w:before="20"/>
              <w:rPr>
                <w:rFonts w:cs="Arial"/>
              </w:rPr>
            </w:pPr>
          </w:p>
        </w:tc>
        <w:tc>
          <w:tcPr>
            <w:tcW w:w="3036" w:type="pct"/>
          </w:tcPr>
          <w:p w:rsidR="008B664C" w:rsidRPr="0094203B" w:rsidRDefault="00D85BED" w:rsidP="0094203B">
            <w:pPr>
              <w:pStyle w:val="ListParagraph"/>
              <w:tabs>
                <w:tab w:val="left" w:pos="1620"/>
              </w:tabs>
              <w:spacing w:before="20"/>
              <w:ind w:left="360"/>
              <w:rPr>
                <w:rFonts w:ascii="Arial" w:hAnsi="Arial" w:cs="Arial"/>
                <w:sz w:val="20"/>
                <w:szCs w:val="20"/>
              </w:rPr>
            </w:pPr>
            <w:r w:rsidRPr="0094203B">
              <w:rPr>
                <w:rFonts w:ascii="Arial" w:hAnsi="Arial" w:cs="Arial"/>
                <w:sz w:val="20"/>
                <w:szCs w:val="20"/>
              </w:rPr>
              <w:t>Process and o</w:t>
            </w:r>
            <w:r w:rsidR="008B664C" w:rsidRPr="0094203B">
              <w:rPr>
                <w:rFonts w:ascii="Arial" w:hAnsi="Arial" w:cs="Arial"/>
                <w:sz w:val="20"/>
                <w:szCs w:val="20"/>
              </w:rPr>
              <w:t>rganise data</w:t>
            </w:r>
          </w:p>
        </w:tc>
        <w:tc>
          <w:tcPr>
            <w:tcW w:w="893" w:type="pct"/>
          </w:tcPr>
          <w:p w:rsidR="008B664C" w:rsidRPr="0094203B" w:rsidRDefault="008B664C" w:rsidP="0094203B">
            <w:pPr>
              <w:tabs>
                <w:tab w:val="left" w:pos="1620"/>
              </w:tabs>
              <w:rPr>
                <w:rFonts w:ascii="Arial" w:hAnsi="Arial" w:cs="Arial"/>
                <w:sz w:val="20"/>
                <w:szCs w:val="20"/>
              </w:rPr>
            </w:pPr>
          </w:p>
        </w:tc>
      </w:tr>
      <w:tr w:rsidR="00223272" w:rsidRPr="00736EB2" w:rsidTr="00223272">
        <w:trPr>
          <w:trHeight w:val="510"/>
        </w:trPr>
        <w:tc>
          <w:tcPr>
            <w:tcW w:w="1071" w:type="pct"/>
          </w:tcPr>
          <w:p w:rsidR="008B664C" w:rsidRPr="0094203B" w:rsidRDefault="008B664C" w:rsidP="0094203B">
            <w:pPr>
              <w:spacing w:before="20"/>
              <w:rPr>
                <w:rFonts w:cs="Arial"/>
              </w:rPr>
            </w:pPr>
          </w:p>
        </w:tc>
        <w:tc>
          <w:tcPr>
            <w:tcW w:w="3036" w:type="pct"/>
          </w:tcPr>
          <w:p w:rsidR="008B664C" w:rsidRPr="0094203B" w:rsidRDefault="008B664C" w:rsidP="0094203B">
            <w:pPr>
              <w:pStyle w:val="ListParagraph"/>
              <w:tabs>
                <w:tab w:val="left" w:pos="1620"/>
              </w:tabs>
              <w:spacing w:before="20"/>
              <w:ind w:left="360"/>
              <w:rPr>
                <w:rFonts w:ascii="Arial" w:hAnsi="Arial" w:cs="Arial"/>
                <w:sz w:val="20"/>
                <w:szCs w:val="20"/>
              </w:rPr>
            </w:pPr>
            <w:r w:rsidRPr="0094203B">
              <w:rPr>
                <w:rFonts w:ascii="Arial" w:hAnsi="Arial" w:cs="Arial"/>
                <w:sz w:val="20"/>
                <w:szCs w:val="20"/>
              </w:rPr>
              <w:t>Maintain technology</w:t>
            </w:r>
          </w:p>
        </w:tc>
        <w:tc>
          <w:tcPr>
            <w:tcW w:w="893" w:type="pct"/>
          </w:tcPr>
          <w:p w:rsidR="008B664C" w:rsidRPr="0094203B" w:rsidRDefault="008B664C" w:rsidP="0094203B">
            <w:pPr>
              <w:tabs>
                <w:tab w:val="left" w:pos="1620"/>
              </w:tabs>
              <w:rPr>
                <w:rFonts w:ascii="Arial" w:hAnsi="Arial" w:cs="Arial"/>
                <w:sz w:val="20"/>
                <w:szCs w:val="20"/>
              </w:rPr>
            </w:pPr>
          </w:p>
        </w:tc>
      </w:tr>
      <w:tr w:rsidR="00223272" w:rsidRPr="00736EB2" w:rsidTr="00223272">
        <w:trPr>
          <w:trHeight w:val="510"/>
        </w:trPr>
        <w:tc>
          <w:tcPr>
            <w:tcW w:w="1071" w:type="pct"/>
          </w:tcPr>
          <w:p w:rsidR="00A03AAE" w:rsidRPr="0094203B" w:rsidRDefault="00A03AAE" w:rsidP="000B43F6">
            <w:pPr>
              <w:pStyle w:val="Header"/>
              <w:rPr>
                <w:rFonts w:cs="Arial"/>
              </w:rPr>
            </w:pPr>
            <w:r w:rsidRPr="0094203B">
              <w:rPr>
                <w:rFonts w:cs="Arial"/>
              </w:rPr>
              <w:t>BSBITU102A Develop keyboard skills</w:t>
            </w:r>
          </w:p>
        </w:tc>
        <w:tc>
          <w:tcPr>
            <w:tcW w:w="3036" w:type="pct"/>
          </w:tcPr>
          <w:p w:rsidR="00A03AAE" w:rsidRPr="0094203B" w:rsidRDefault="00D85BED" w:rsidP="0094203B">
            <w:pPr>
              <w:pStyle w:val="ListParagraph"/>
              <w:tabs>
                <w:tab w:val="left" w:pos="1620"/>
              </w:tabs>
              <w:spacing w:before="20"/>
              <w:ind w:left="360"/>
              <w:rPr>
                <w:rFonts w:ascii="Arial" w:hAnsi="Arial" w:cs="Arial"/>
                <w:sz w:val="20"/>
                <w:szCs w:val="20"/>
              </w:rPr>
            </w:pPr>
            <w:r w:rsidRPr="0094203B">
              <w:rPr>
                <w:rFonts w:ascii="Arial" w:hAnsi="Arial" w:cs="Arial"/>
                <w:sz w:val="20"/>
                <w:szCs w:val="20"/>
              </w:rPr>
              <w:t>U</w:t>
            </w:r>
            <w:r w:rsidR="00BD4579" w:rsidRPr="0094203B">
              <w:rPr>
                <w:rFonts w:ascii="Arial" w:hAnsi="Arial" w:cs="Arial"/>
                <w:sz w:val="20"/>
                <w:szCs w:val="20"/>
              </w:rPr>
              <w:t>se safe work practices</w:t>
            </w:r>
          </w:p>
        </w:tc>
        <w:tc>
          <w:tcPr>
            <w:tcW w:w="893" w:type="pct"/>
          </w:tcPr>
          <w:p w:rsidR="00A03AAE" w:rsidRPr="0094203B" w:rsidRDefault="00A03AAE" w:rsidP="0094203B">
            <w:pPr>
              <w:tabs>
                <w:tab w:val="left" w:pos="1620"/>
              </w:tabs>
              <w:rPr>
                <w:rFonts w:ascii="Arial" w:hAnsi="Arial" w:cs="Arial"/>
                <w:sz w:val="20"/>
                <w:szCs w:val="20"/>
              </w:rPr>
            </w:pPr>
          </w:p>
        </w:tc>
      </w:tr>
      <w:tr w:rsidR="00223272" w:rsidRPr="00736EB2" w:rsidTr="00223272">
        <w:trPr>
          <w:trHeight w:val="510"/>
        </w:trPr>
        <w:tc>
          <w:tcPr>
            <w:tcW w:w="1071" w:type="pct"/>
          </w:tcPr>
          <w:p w:rsidR="00223272" w:rsidRPr="0094203B" w:rsidRDefault="00223272" w:rsidP="000B43F6">
            <w:pPr>
              <w:pStyle w:val="Header"/>
              <w:rPr>
                <w:rFonts w:cs="Arial"/>
              </w:rPr>
            </w:pPr>
          </w:p>
        </w:tc>
        <w:tc>
          <w:tcPr>
            <w:tcW w:w="3036" w:type="pct"/>
          </w:tcPr>
          <w:p w:rsidR="00223272" w:rsidRPr="0094203B" w:rsidRDefault="00223272" w:rsidP="0094203B">
            <w:pPr>
              <w:pStyle w:val="ListParagraph"/>
              <w:tabs>
                <w:tab w:val="left" w:pos="1620"/>
              </w:tabs>
              <w:spacing w:before="20"/>
              <w:ind w:left="360"/>
              <w:rPr>
                <w:rFonts w:ascii="Arial" w:hAnsi="Arial" w:cs="Arial"/>
                <w:sz w:val="20"/>
                <w:szCs w:val="20"/>
              </w:rPr>
            </w:pPr>
            <w:r>
              <w:rPr>
                <w:rFonts w:ascii="Arial" w:hAnsi="Arial" w:cs="Arial"/>
                <w:sz w:val="20"/>
                <w:szCs w:val="20"/>
              </w:rPr>
              <w:t>Identify and develop keyboard skills</w:t>
            </w:r>
          </w:p>
        </w:tc>
        <w:tc>
          <w:tcPr>
            <w:tcW w:w="893" w:type="pct"/>
          </w:tcPr>
          <w:p w:rsidR="00223272" w:rsidRPr="0094203B" w:rsidRDefault="00223272" w:rsidP="0094203B">
            <w:pPr>
              <w:tabs>
                <w:tab w:val="left" w:pos="1620"/>
              </w:tabs>
              <w:rPr>
                <w:rFonts w:ascii="Arial" w:hAnsi="Arial" w:cs="Arial"/>
                <w:sz w:val="20"/>
                <w:szCs w:val="20"/>
              </w:rPr>
            </w:pPr>
          </w:p>
        </w:tc>
      </w:tr>
      <w:tr w:rsidR="00223272" w:rsidRPr="00736EB2" w:rsidTr="00223272">
        <w:trPr>
          <w:trHeight w:val="510"/>
        </w:trPr>
        <w:tc>
          <w:tcPr>
            <w:tcW w:w="1071" w:type="pct"/>
          </w:tcPr>
          <w:p w:rsidR="00223272" w:rsidRPr="0094203B" w:rsidRDefault="00223272" w:rsidP="000B43F6">
            <w:pPr>
              <w:pStyle w:val="Header"/>
              <w:rPr>
                <w:rFonts w:cs="Arial"/>
              </w:rPr>
            </w:pPr>
          </w:p>
        </w:tc>
        <w:tc>
          <w:tcPr>
            <w:tcW w:w="3036" w:type="pct"/>
          </w:tcPr>
          <w:p w:rsidR="00223272" w:rsidRPr="0094203B" w:rsidRDefault="00223272" w:rsidP="0094203B">
            <w:pPr>
              <w:pStyle w:val="ListParagraph"/>
              <w:tabs>
                <w:tab w:val="left" w:pos="1620"/>
              </w:tabs>
              <w:spacing w:before="20"/>
              <w:ind w:left="360"/>
              <w:rPr>
                <w:rFonts w:ascii="Arial" w:hAnsi="Arial" w:cs="Arial"/>
                <w:sz w:val="20"/>
                <w:szCs w:val="20"/>
              </w:rPr>
            </w:pPr>
            <w:r>
              <w:rPr>
                <w:rFonts w:ascii="Arial" w:hAnsi="Arial" w:cs="Arial"/>
                <w:sz w:val="20"/>
                <w:szCs w:val="20"/>
              </w:rPr>
              <w:t>Check accuracy</w:t>
            </w:r>
          </w:p>
        </w:tc>
        <w:tc>
          <w:tcPr>
            <w:tcW w:w="893" w:type="pct"/>
          </w:tcPr>
          <w:p w:rsidR="00223272" w:rsidRPr="0094203B" w:rsidRDefault="00223272" w:rsidP="0094203B">
            <w:pPr>
              <w:tabs>
                <w:tab w:val="left" w:pos="1620"/>
              </w:tabs>
              <w:rPr>
                <w:rFonts w:ascii="Arial" w:hAnsi="Arial" w:cs="Arial"/>
                <w:sz w:val="20"/>
                <w:szCs w:val="20"/>
              </w:rPr>
            </w:pPr>
          </w:p>
        </w:tc>
      </w:tr>
    </w:tbl>
    <w:p w:rsidR="00EE6C2A" w:rsidRPr="005D280B" w:rsidRDefault="00EE6C2A" w:rsidP="00EE6C2A">
      <w:pPr>
        <w:rPr>
          <w:rFonts w:ascii="Arial" w:hAnsi="Arial" w:cs="Arial"/>
          <w:sz w:val="20"/>
          <w:szCs w:val="20"/>
        </w:rPr>
      </w:pPr>
    </w:p>
    <w:tbl>
      <w:tblPr>
        <w:tblW w:w="5452"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81"/>
      </w:tblGrid>
      <w:tr w:rsidR="00EE6C2A" w:rsidRPr="005D280B" w:rsidTr="00223272">
        <w:trPr>
          <w:trHeight w:val="995"/>
        </w:trPr>
        <w:tc>
          <w:tcPr>
            <w:tcW w:w="5000" w:type="pct"/>
          </w:tcPr>
          <w:p w:rsidR="00EE6C2A" w:rsidRDefault="00EE6C2A" w:rsidP="00ED3E79">
            <w:pPr>
              <w:rPr>
                <w:rFonts w:ascii="Arial" w:hAnsi="Arial" w:cs="Arial"/>
                <w:b/>
                <w:sz w:val="20"/>
                <w:szCs w:val="20"/>
                <w:lang w:val="en-US"/>
              </w:rPr>
            </w:pPr>
          </w:p>
          <w:p w:rsidR="00EE6C2A" w:rsidRPr="00223272" w:rsidRDefault="00EE6C2A" w:rsidP="00ED3E79">
            <w:pPr>
              <w:rPr>
                <w:rFonts w:ascii="Arial" w:hAnsi="Arial" w:cs="Arial"/>
                <w:b/>
                <w:sz w:val="20"/>
                <w:szCs w:val="20"/>
                <w:lang w:val="en-US"/>
              </w:rPr>
            </w:pPr>
            <w:r w:rsidRPr="005D280B">
              <w:rPr>
                <w:rFonts w:ascii="Arial" w:hAnsi="Arial" w:cs="Arial"/>
                <w:b/>
                <w:sz w:val="20"/>
                <w:szCs w:val="20"/>
                <w:lang w:val="en-US"/>
              </w:rPr>
              <w:t>Assessor / Teacher Comment:</w:t>
            </w:r>
          </w:p>
          <w:p w:rsidR="008B664C" w:rsidRDefault="008B664C" w:rsidP="00ED3E79">
            <w:pPr>
              <w:rPr>
                <w:rFonts w:ascii="Arial" w:hAnsi="Arial" w:cs="Arial"/>
                <w:sz w:val="20"/>
                <w:szCs w:val="20"/>
                <w:lang w:val="en-US"/>
              </w:rPr>
            </w:pPr>
          </w:p>
          <w:p w:rsidR="00223272" w:rsidRDefault="00223272" w:rsidP="00ED3E79">
            <w:pPr>
              <w:rPr>
                <w:rFonts w:ascii="Arial" w:hAnsi="Arial" w:cs="Arial"/>
                <w:sz w:val="20"/>
                <w:szCs w:val="20"/>
                <w:lang w:val="en-US"/>
              </w:rPr>
            </w:pPr>
          </w:p>
          <w:p w:rsidR="00223272" w:rsidRDefault="00223272" w:rsidP="00ED3E79">
            <w:pPr>
              <w:rPr>
                <w:rFonts w:ascii="Arial" w:hAnsi="Arial" w:cs="Arial"/>
                <w:sz w:val="20"/>
                <w:szCs w:val="20"/>
                <w:lang w:val="en-US"/>
              </w:rPr>
            </w:pPr>
          </w:p>
          <w:p w:rsidR="00223272" w:rsidRPr="005D280B" w:rsidRDefault="00223272" w:rsidP="00ED3E79">
            <w:pPr>
              <w:rPr>
                <w:rFonts w:ascii="Arial" w:hAnsi="Arial" w:cs="Arial"/>
                <w:sz w:val="20"/>
                <w:szCs w:val="20"/>
                <w:lang w:val="en-US"/>
              </w:rPr>
            </w:pPr>
          </w:p>
          <w:p w:rsidR="00223272" w:rsidRPr="005D280B" w:rsidRDefault="00223272" w:rsidP="00223272">
            <w:pPr>
              <w:rPr>
                <w:rFonts w:ascii="Arial" w:hAnsi="Arial" w:cs="Arial"/>
                <w:sz w:val="20"/>
                <w:szCs w:val="20"/>
                <w:lang w:val="en-US"/>
              </w:rPr>
            </w:pPr>
            <w:r>
              <w:rPr>
                <w:rFonts w:ascii="Arial" w:hAnsi="Arial" w:cs="Arial"/>
                <w:b/>
                <w:sz w:val="20"/>
                <w:szCs w:val="20"/>
                <w:lang w:val="en-US"/>
              </w:rPr>
              <w:t xml:space="preserve">Teacher </w:t>
            </w:r>
            <w:r w:rsidR="00EE6C2A" w:rsidRPr="005D280B">
              <w:rPr>
                <w:rFonts w:ascii="Arial" w:hAnsi="Arial" w:cs="Arial"/>
                <w:b/>
                <w:sz w:val="20"/>
                <w:szCs w:val="20"/>
                <w:lang w:val="en-US"/>
              </w:rPr>
              <w:t xml:space="preserve">Signature: </w:t>
            </w:r>
            <w:r>
              <w:rPr>
                <w:rFonts w:ascii="Arial" w:hAnsi="Arial" w:cs="Arial"/>
                <w:sz w:val="20"/>
                <w:szCs w:val="20"/>
                <w:lang w:val="en-US"/>
              </w:rPr>
              <w:t xml:space="preserve">     …………</w:t>
            </w:r>
            <w:r w:rsidR="00EE6C2A" w:rsidRPr="005D280B">
              <w:rPr>
                <w:rFonts w:ascii="Arial" w:hAnsi="Arial" w:cs="Arial"/>
                <w:sz w:val="20"/>
                <w:szCs w:val="20"/>
                <w:lang w:val="en-US"/>
              </w:rPr>
              <w:t>…………</w:t>
            </w:r>
            <w:r>
              <w:rPr>
                <w:rFonts w:ascii="Arial" w:hAnsi="Arial" w:cs="Arial"/>
                <w:sz w:val="20"/>
                <w:szCs w:val="20"/>
                <w:lang w:val="en-US"/>
              </w:rPr>
              <w:t xml:space="preserve">…..  </w:t>
            </w:r>
            <w:r w:rsidR="00EE6C2A" w:rsidRPr="005D280B">
              <w:rPr>
                <w:rFonts w:ascii="Arial" w:hAnsi="Arial" w:cs="Arial"/>
                <w:b/>
                <w:sz w:val="20"/>
                <w:szCs w:val="20"/>
                <w:lang w:val="en-US"/>
              </w:rPr>
              <w:t>Date</w:t>
            </w:r>
            <w:r w:rsidR="00EE6C2A" w:rsidRPr="005D280B">
              <w:rPr>
                <w:rFonts w:ascii="Arial" w:hAnsi="Arial" w:cs="Arial"/>
                <w:sz w:val="20"/>
                <w:szCs w:val="20"/>
                <w:lang w:val="en-US"/>
              </w:rPr>
              <w:t>:</w:t>
            </w:r>
            <w:r>
              <w:rPr>
                <w:rFonts w:ascii="Arial" w:hAnsi="Arial" w:cs="Arial"/>
                <w:sz w:val="20"/>
                <w:szCs w:val="20"/>
                <w:lang w:val="en-US"/>
              </w:rPr>
              <w:t>……</w:t>
            </w:r>
            <w:r w:rsidR="00EE6C2A" w:rsidRPr="005D280B">
              <w:rPr>
                <w:rFonts w:ascii="Arial" w:hAnsi="Arial" w:cs="Arial"/>
                <w:sz w:val="20"/>
                <w:szCs w:val="20"/>
                <w:lang w:val="en-US"/>
              </w:rPr>
              <w:t xml:space="preserve"> </w:t>
            </w:r>
            <w:r>
              <w:rPr>
                <w:rFonts w:ascii="Arial" w:hAnsi="Arial" w:cs="Arial"/>
                <w:sz w:val="20"/>
                <w:szCs w:val="20"/>
                <w:lang w:val="en-US"/>
              </w:rPr>
              <w:t xml:space="preserve"> </w:t>
            </w:r>
            <w:r w:rsidRPr="00223272">
              <w:rPr>
                <w:rFonts w:ascii="Arial" w:hAnsi="Arial" w:cs="Arial"/>
                <w:b/>
                <w:sz w:val="20"/>
                <w:szCs w:val="20"/>
                <w:lang w:val="en-US"/>
              </w:rPr>
              <w:t>Student S</w:t>
            </w:r>
            <w:r w:rsidRPr="005D280B">
              <w:rPr>
                <w:rFonts w:ascii="Arial" w:hAnsi="Arial" w:cs="Arial"/>
                <w:b/>
                <w:sz w:val="20"/>
                <w:szCs w:val="20"/>
                <w:lang w:val="en-US"/>
              </w:rPr>
              <w:t xml:space="preserve">ignature: </w:t>
            </w:r>
            <w:r>
              <w:rPr>
                <w:rFonts w:ascii="Arial" w:hAnsi="Arial" w:cs="Arial"/>
                <w:sz w:val="20"/>
                <w:szCs w:val="20"/>
                <w:lang w:val="en-US"/>
              </w:rPr>
              <w:t xml:space="preserve">     …………</w:t>
            </w:r>
            <w:r w:rsidRPr="005D280B">
              <w:rPr>
                <w:rFonts w:ascii="Arial" w:hAnsi="Arial" w:cs="Arial"/>
                <w:sz w:val="20"/>
                <w:szCs w:val="20"/>
                <w:lang w:val="en-US"/>
              </w:rPr>
              <w:t xml:space="preserve">…………..  </w:t>
            </w:r>
            <w:r w:rsidRPr="005D280B">
              <w:rPr>
                <w:rFonts w:ascii="Arial" w:hAnsi="Arial" w:cs="Arial"/>
                <w:b/>
                <w:sz w:val="20"/>
                <w:szCs w:val="20"/>
                <w:lang w:val="en-US"/>
              </w:rPr>
              <w:t>Date</w:t>
            </w:r>
            <w:r w:rsidRPr="005D280B">
              <w:rPr>
                <w:rFonts w:ascii="Arial" w:hAnsi="Arial" w:cs="Arial"/>
                <w:sz w:val="20"/>
                <w:szCs w:val="20"/>
                <w:lang w:val="en-US"/>
              </w:rPr>
              <w:t>:    .</w:t>
            </w:r>
          </w:p>
        </w:tc>
      </w:tr>
    </w:tbl>
    <w:p w:rsidR="00EE6C2A" w:rsidRPr="00C91515" w:rsidRDefault="00EE6C2A" w:rsidP="00C91515">
      <w:pPr>
        <w:rPr>
          <w:rFonts w:ascii="Arial" w:hAnsi="Arial" w:cs="Arial"/>
          <w:sz w:val="22"/>
          <w:szCs w:val="22"/>
          <w:lang w:val="en-US"/>
        </w:rPr>
      </w:pPr>
    </w:p>
    <w:sectPr w:rsidR="00EE6C2A" w:rsidRPr="00C91515" w:rsidSect="00223272">
      <w:footerReference w:type="default" r:id="rId9"/>
      <w:pgSz w:w="11909" w:h="16834" w:code="9"/>
      <w:pgMar w:top="360" w:right="1440" w:bottom="5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1064" w:rsidRDefault="00431064">
      <w:r>
        <w:separator/>
      </w:r>
    </w:p>
  </w:endnote>
  <w:endnote w:type="continuationSeparator" w:id="0">
    <w:p w:rsidR="00431064" w:rsidRDefault="004310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W1)">
    <w:altName w:val="Arial"/>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924" w:rsidRDefault="007A1924"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xml:space="preserve">: </w:t>
    </w:r>
    <w:r w:rsidRPr="0094203B">
      <w:rPr>
        <w:rFonts w:ascii="Arial" w:hAnsi="Arial" w:cs="Arial"/>
        <w:sz w:val="20"/>
        <w:szCs w:val="20"/>
      </w:rPr>
      <w:t xml:space="preserve">BSB07: Theme 1 Package; </w:t>
    </w:r>
    <w:r>
      <w:rPr>
        <w:rFonts w:ascii="Arial" w:hAnsi="Arial" w:cs="Arial"/>
        <w:sz w:val="20"/>
        <w:szCs w:val="20"/>
      </w:rPr>
      <w:t>version 1</w:t>
    </w:r>
    <w:r w:rsidRPr="0094203B">
      <w:rPr>
        <w:rFonts w:ascii="Arial" w:hAnsi="Arial" w:cs="Arial"/>
        <w:sz w:val="20"/>
        <w:szCs w:val="20"/>
      </w:rPr>
      <w:tab/>
      <w:t>Page</w:t>
    </w:r>
    <w:r>
      <w:rPr>
        <w:rFonts w:ascii="Cambria" w:hAnsi="Cambria"/>
      </w:rPr>
      <w:t xml:space="preserve"> </w:t>
    </w:r>
    <w:fldSimple w:instr=" PAGE   \* MERGEFORMAT ">
      <w:r w:rsidR="00BE753F" w:rsidRPr="00BE753F">
        <w:rPr>
          <w:rFonts w:ascii="Cambria" w:hAnsi="Cambria"/>
          <w:noProof/>
        </w:rPr>
        <w:t>1</w:t>
      </w:r>
    </w:fldSimple>
  </w:p>
  <w:p w:rsidR="007A1924" w:rsidRDefault="007A19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1064" w:rsidRDefault="00431064">
      <w:r>
        <w:separator/>
      </w:r>
    </w:p>
  </w:footnote>
  <w:footnote w:type="continuationSeparator" w:id="0">
    <w:p w:rsidR="00431064" w:rsidRDefault="004310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6610B79"/>
    <w:multiLevelType w:val="hybridMultilevel"/>
    <w:tmpl w:val="B7D02E0C"/>
    <w:lvl w:ilvl="0" w:tplc="F2B48B0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0">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EF011E8"/>
    <w:multiLevelType w:val="hybridMultilevel"/>
    <w:tmpl w:val="1744CC60"/>
    <w:lvl w:ilvl="0" w:tplc="7ED40062">
      <w:start w:val="1"/>
      <w:numFmt w:val="bullet"/>
      <w:lvlText w:val="-"/>
      <w:lvlJc w:val="left"/>
      <w:pPr>
        <w:tabs>
          <w:tab w:val="num" w:pos="720"/>
        </w:tabs>
        <w:ind w:left="720" w:hanging="360"/>
      </w:pPr>
      <w:rPr>
        <w:rFonts w:ascii="Lucida Handwriting" w:eastAsia="Times New Roman" w:hAnsi="Lucida Handwriting"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6"/>
  </w:num>
  <w:num w:numId="2">
    <w:abstractNumId w:val="5"/>
  </w:num>
  <w:num w:numId="3">
    <w:abstractNumId w:val="13"/>
  </w:num>
  <w:num w:numId="4">
    <w:abstractNumId w:val="4"/>
  </w:num>
  <w:num w:numId="5">
    <w:abstractNumId w:val="14"/>
  </w:num>
  <w:num w:numId="6">
    <w:abstractNumId w:val="8"/>
  </w:num>
  <w:num w:numId="7">
    <w:abstractNumId w:val="0"/>
  </w:num>
  <w:num w:numId="8">
    <w:abstractNumId w:val="3"/>
  </w:num>
  <w:num w:numId="9">
    <w:abstractNumId w:val="12"/>
  </w:num>
  <w:num w:numId="10">
    <w:abstractNumId w:val="2"/>
  </w:num>
  <w:num w:numId="11">
    <w:abstractNumId w:val="10"/>
  </w:num>
  <w:num w:numId="12">
    <w:abstractNumId w:val="7"/>
  </w:num>
  <w:num w:numId="13">
    <w:abstractNumId w:val="16"/>
  </w:num>
  <w:num w:numId="14">
    <w:abstractNumId w:val="1"/>
  </w:num>
  <w:num w:numId="15">
    <w:abstractNumId w:val="9"/>
  </w:num>
  <w:num w:numId="16">
    <w:abstractNumId w:val="15"/>
  </w:num>
  <w:num w:numId="17">
    <w:abstractNumId w:val="1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5122"/>
  </w:hdrShapeDefaults>
  <w:footnotePr>
    <w:footnote w:id="-1"/>
    <w:footnote w:id="0"/>
  </w:footnotePr>
  <w:endnotePr>
    <w:endnote w:id="-1"/>
    <w:endnote w:id="0"/>
  </w:endnotePr>
  <w:compat/>
  <w:rsids>
    <w:rsidRoot w:val="00AF1723"/>
    <w:rsid w:val="00012F1B"/>
    <w:rsid w:val="000178E0"/>
    <w:rsid w:val="000209E1"/>
    <w:rsid w:val="00020EBA"/>
    <w:rsid w:val="00031C7E"/>
    <w:rsid w:val="00044795"/>
    <w:rsid w:val="000761EC"/>
    <w:rsid w:val="000822DA"/>
    <w:rsid w:val="0009055A"/>
    <w:rsid w:val="000A5522"/>
    <w:rsid w:val="000B43F6"/>
    <w:rsid w:val="000B6D2D"/>
    <w:rsid w:val="000B70BD"/>
    <w:rsid w:val="000C1F31"/>
    <w:rsid w:val="000D5F62"/>
    <w:rsid w:val="000F4D34"/>
    <w:rsid w:val="000F528F"/>
    <w:rsid w:val="001147B9"/>
    <w:rsid w:val="00121C19"/>
    <w:rsid w:val="00123A51"/>
    <w:rsid w:val="001408DD"/>
    <w:rsid w:val="00147F41"/>
    <w:rsid w:val="001549D1"/>
    <w:rsid w:val="00154F44"/>
    <w:rsid w:val="00176574"/>
    <w:rsid w:val="00193CF2"/>
    <w:rsid w:val="00195598"/>
    <w:rsid w:val="001A42DC"/>
    <w:rsid w:val="001A5B0F"/>
    <w:rsid w:val="001A6CD2"/>
    <w:rsid w:val="001B5A98"/>
    <w:rsid w:val="001C30D7"/>
    <w:rsid w:val="001E1059"/>
    <w:rsid w:val="001E1EBF"/>
    <w:rsid w:val="00201EC6"/>
    <w:rsid w:val="00211989"/>
    <w:rsid w:val="00212563"/>
    <w:rsid w:val="002150E5"/>
    <w:rsid w:val="00223272"/>
    <w:rsid w:val="0023069A"/>
    <w:rsid w:val="002331E1"/>
    <w:rsid w:val="0024002D"/>
    <w:rsid w:val="002675C4"/>
    <w:rsid w:val="00272661"/>
    <w:rsid w:val="00272A9F"/>
    <w:rsid w:val="00282295"/>
    <w:rsid w:val="002871D1"/>
    <w:rsid w:val="00287320"/>
    <w:rsid w:val="002A7513"/>
    <w:rsid w:val="002B7764"/>
    <w:rsid w:val="002C250A"/>
    <w:rsid w:val="002C78F3"/>
    <w:rsid w:val="002D513F"/>
    <w:rsid w:val="002E5AF0"/>
    <w:rsid w:val="002E7B48"/>
    <w:rsid w:val="002F6F13"/>
    <w:rsid w:val="003023ED"/>
    <w:rsid w:val="00312E5A"/>
    <w:rsid w:val="00315A43"/>
    <w:rsid w:val="00327B4C"/>
    <w:rsid w:val="003304FC"/>
    <w:rsid w:val="00357C5D"/>
    <w:rsid w:val="00377E55"/>
    <w:rsid w:val="00380A65"/>
    <w:rsid w:val="003B23CE"/>
    <w:rsid w:val="003B606E"/>
    <w:rsid w:val="003C74E7"/>
    <w:rsid w:val="003E0D2D"/>
    <w:rsid w:val="003E3A31"/>
    <w:rsid w:val="003E7083"/>
    <w:rsid w:val="003F4D6F"/>
    <w:rsid w:val="00401256"/>
    <w:rsid w:val="004026E3"/>
    <w:rsid w:val="00412E75"/>
    <w:rsid w:val="00424A74"/>
    <w:rsid w:val="00431064"/>
    <w:rsid w:val="00435114"/>
    <w:rsid w:val="00435CBD"/>
    <w:rsid w:val="00437414"/>
    <w:rsid w:val="004458C0"/>
    <w:rsid w:val="00484025"/>
    <w:rsid w:val="00484C0A"/>
    <w:rsid w:val="004949A7"/>
    <w:rsid w:val="004A5204"/>
    <w:rsid w:val="004B6539"/>
    <w:rsid w:val="004E1FB0"/>
    <w:rsid w:val="004E2E22"/>
    <w:rsid w:val="004F02E8"/>
    <w:rsid w:val="00504016"/>
    <w:rsid w:val="00516702"/>
    <w:rsid w:val="005170A2"/>
    <w:rsid w:val="00521199"/>
    <w:rsid w:val="00533933"/>
    <w:rsid w:val="00537AB5"/>
    <w:rsid w:val="005430FA"/>
    <w:rsid w:val="00543391"/>
    <w:rsid w:val="005835C6"/>
    <w:rsid w:val="00591BA9"/>
    <w:rsid w:val="00593C4F"/>
    <w:rsid w:val="005A49CE"/>
    <w:rsid w:val="005A723C"/>
    <w:rsid w:val="005B0958"/>
    <w:rsid w:val="005B4A1C"/>
    <w:rsid w:val="005E2504"/>
    <w:rsid w:val="005F4692"/>
    <w:rsid w:val="006052CE"/>
    <w:rsid w:val="00612092"/>
    <w:rsid w:val="00632F2C"/>
    <w:rsid w:val="00635651"/>
    <w:rsid w:val="006875BA"/>
    <w:rsid w:val="006B438A"/>
    <w:rsid w:val="006D4011"/>
    <w:rsid w:val="006E3A67"/>
    <w:rsid w:val="006E64DA"/>
    <w:rsid w:val="006F4DD0"/>
    <w:rsid w:val="00700A15"/>
    <w:rsid w:val="00705DA9"/>
    <w:rsid w:val="007303C1"/>
    <w:rsid w:val="00733090"/>
    <w:rsid w:val="00736E2C"/>
    <w:rsid w:val="007417E9"/>
    <w:rsid w:val="00745B9D"/>
    <w:rsid w:val="00747AFC"/>
    <w:rsid w:val="00797ECE"/>
    <w:rsid w:val="007A1924"/>
    <w:rsid w:val="007A790C"/>
    <w:rsid w:val="007C5DCF"/>
    <w:rsid w:val="007E013D"/>
    <w:rsid w:val="007E3CE8"/>
    <w:rsid w:val="007E529F"/>
    <w:rsid w:val="007F461D"/>
    <w:rsid w:val="00813121"/>
    <w:rsid w:val="0083617F"/>
    <w:rsid w:val="0085551A"/>
    <w:rsid w:val="008559D8"/>
    <w:rsid w:val="008740E1"/>
    <w:rsid w:val="00876E63"/>
    <w:rsid w:val="00883C27"/>
    <w:rsid w:val="00894887"/>
    <w:rsid w:val="008A036A"/>
    <w:rsid w:val="008A2763"/>
    <w:rsid w:val="008B3E88"/>
    <w:rsid w:val="008B664C"/>
    <w:rsid w:val="008C020C"/>
    <w:rsid w:val="008C410E"/>
    <w:rsid w:val="008D17AA"/>
    <w:rsid w:val="008D50A0"/>
    <w:rsid w:val="008D51F6"/>
    <w:rsid w:val="008E3A8F"/>
    <w:rsid w:val="008F0BA2"/>
    <w:rsid w:val="008F2936"/>
    <w:rsid w:val="009076AB"/>
    <w:rsid w:val="00912302"/>
    <w:rsid w:val="0094203B"/>
    <w:rsid w:val="00960695"/>
    <w:rsid w:val="009631C2"/>
    <w:rsid w:val="0096764F"/>
    <w:rsid w:val="00970ADD"/>
    <w:rsid w:val="009734C0"/>
    <w:rsid w:val="009A1574"/>
    <w:rsid w:val="009A3A90"/>
    <w:rsid w:val="009A63DC"/>
    <w:rsid w:val="009F02F0"/>
    <w:rsid w:val="009F42EA"/>
    <w:rsid w:val="00A03AAE"/>
    <w:rsid w:val="00A11ABF"/>
    <w:rsid w:val="00A12640"/>
    <w:rsid w:val="00A128B0"/>
    <w:rsid w:val="00A15046"/>
    <w:rsid w:val="00A51072"/>
    <w:rsid w:val="00A52B28"/>
    <w:rsid w:val="00A65AEB"/>
    <w:rsid w:val="00A8100A"/>
    <w:rsid w:val="00A82426"/>
    <w:rsid w:val="00A86466"/>
    <w:rsid w:val="00AA2C3A"/>
    <w:rsid w:val="00AB6E5C"/>
    <w:rsid w:val="00AD7EF3"/>
    <w:rsid w:val="00AF1723"/>
    <w:rsid w:val="00B0676D"/>
    <w:rsid w:val="00B24974"/>
    <w:rsid w:val="00B31CDF"/>
    <w:rsid w:val="00B43E5C"/>
    <w:rsid w:val="00B67AF6"/>
    <w:rsid w:val="00B76119"/>
    <w:rsid w:val="00B85EA1"/>
    <w:rsid w:val="00B94399"/>
    <w:rsid w:val="00B97682"/>
    <w:rsid w:val="00BA4420"/>
    <w:rsid w:val="00BC64C1"/>
    <w:rsid w:val="00BD2F3F"/>
    <w:rsid w:val="00BD4579"/>
    <w:rsid w:val="00BE41A3"/>
    <w:rsid w:val="00BE4A4D"/>
    <w:rsid w:val="00BE6A6F"/>
    <w:rsid w:val="00BE753F"/>
    <w:rsid w:val="00BF1B3C"/>
    <w:rsid w:val="00BF3B68"/>
    <w:rsid w:val="00BF3ECE"/>
    <w:rsid w:val="00C20033"/>
    <w:rsid w:val="00C34168"/>
    <w:rsid w:val="00C3472B"/>
    <w:rsid w:val="00C51B4D"/>
    <w:rsid w:val="00C6000B"/>
    <w:rsid w:val="00C617EA"/>
    <w:rsid w:val="00C64C32"/>
    <w:rsid w:val="00C706C7"/>
    <w:rsid w:val="00C91515"/>
    <w:rsid w:val="00C91837"/>
    <w:rsid w:val="00C96B6E"/>
    <w:rsid w:val="00CB2E9E"/>
    <w:rsid w:val="00CB445C"/>
    <w:rsid w:val="00CF0AF4"/>
    <w:rsid w:val="00CF196D"/>
    <w:rsid w:val="00D17B69"/>
    <w:rsid w:val="00D2434A"/>
    <w:rsid w:val="00D27E81"/>
    <w:rsid w:val="00D7144B"/>
    <w:rsid w:val="00D81DF1"/>
    <w:rsid w:val="00D85BED"/>
    <w:rsid w:val="00D877F1"/>
    <w:rsid w:val="00D91946"/>
    <w:rsid w:val="00D96A4C"/>
    <w:rsid w:val="00D972BD"/>
    <w:rsid w:val="00DA7759"/>
    <w:rsid w:val="00DF421B"/>
    <w:rsid w:val="00E30CA4"/>
    <w:rsid w:val="00E34453"/>
    <w:rsid w:val="00E5523B"/>
    <w:rsid w:val="00E72532"/>
    <w:rsid w:val="00E8316F"/>
    <w:rsid w:val="00E90221"/>
    <w:rsid w:val="00EB4E3F"/>
    <w:rsid w:val="00ED0EFF"/>
    <w:rsid w:val="00ED3E79"/>
    <w:rsid w:val="00ED5C40"/>
    <w:rsid w:val="00ED7B5E"/>
    <w:rsid w:val="00EE1C3F"/>
    <w:rsid w:val="00EE6C2A"/>
    <w:rsid w:val="00EF1B13"/>
    <w:rsid w:val="00F06DC6"/>
    <w:rsid w:val="00F31E67"/>
    <w:rsid w:val="00F3326A"/>
    <w:rsid w:val="00F40EFD"/>
    <w:rsid w:val="00F60D87"/>
    <w:rsid w:val="00F7592B"/>
    <w:rsid w:val="00F8478D"/>
    <w:rsid w:val="00F95CF5"/>
    <w:rsid w:val="00FA11E5"/>
    <w:rsid w:val="00FA4D06"/>
    <w:rsid w:val="00FB3E77"/>
    <w:rsid w:val="00FB66B1"/>
    <w:rsid w:val="00FB7A3B"/>
    <w:rsid w:val="00FE1C7A"/>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1488</Words>
  <Characters>8487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9956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Local Administrator</cp:lastModifiedBy>
  <cp:revision>2</cp:revision>
  <cp:lastPrinted>2010-03-08T05:40:00Z</cp:lastPrinted>
  <dcterms:created xsi:type="dcterms:W3CDTF">2010-08-13T05:54:00Z</dcterms:created>
  <dcterms:modified xsi:type="dcterms:W3CDTF">2010-08-13T05:54:00Z</dcterms:modified>
</cp:coreProperties>
</file>